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4" w:type="dxa"/>
        <w:jc w:val="center"/>
        <w:tblLayout w:type="fixed"/>
        <w:tblLook w:val="0000" w:firstRow="0" w:lastRow="0" w:firstColumn="0" w:lastColumn="0" w:noHBand="0" w:noVBand="0"/>
      </w:tblPr>
      <w:tblGrid>
        <w:gridCol w:w="4395"/>
        <w:gridCol w:w="5529"/>
      </w:tblGrid>
      <w:tr w:rsidR="00923205" w:rsidRPr="00E169BA" w14:paraId="7816A6E1" w14:textId="77777777" w:rsidTr="0025485E">
        <w:trPr>
          <w:jc w:val="center"/>
        </w:trPr>
        <w:tc>
          <w:tcPr>
            <w:tcW w:w="4395" w:type="dxa"/>
            <w:tcBorders>
              <w:top w:val="nil"/>
              <w:left w:val="nil"/>
              <w:bottom w:val="nil"/>
              <w:right w:val="nil"/>
            </w:tcBorders>
          </w:tcPr>
          <w:p w14:paraId="7E106CDE" w14:textId="77777777" w:rsidR="00923205" w:rsidRPr="0025485E" w:rsidRDefault="00923205" w:rsidP="0025485E">
            <w:pPr>
              <w:pStyle w:val="ThutlThnVnban"/>
              <w:spacing w:after="0"/>
              <w:ind w:left="0"/>
              <w:jc w:val="center"/>
              <w:rPr>
                <w:b/>
                <w:bCs/>
                <w:spacing w:val="-10"/>
                <w:sz w:val="26"/>
                <w:szCs w:val="26"/>
                <w:lang w:val="pt-BR"/>
              </w:rPr>
            </w:pPr>
            <w:r w:rsidRPr="0025485E">
              <w:rPr>
                <w:b/>
                <w:bCs/>
                <w:spacing w:val="-10"/>
                <w:sz w:val="26"/>
                <w:szCs w:val="26"/>
                <w:lang w:val="pt-BR"/>
              </w:rPr>
              <w:br w:type="page"/>
            </w:r>
            <w:r w:rsidRPr="0025485E">
              <w:rPr>
                <w:b/>
                <w:bCs/>
                <w:spacing w:val="-10"/>
                <w:sz w:val="26"/>
                <w:szCs w:val="26"/>
                <w:lang w:val="pt-BR"/>
              </w:rPr>
              <w:br w:type="page"/>
            </w:r>
            <w:r w:rsidRPr="0025485E">
              <w:rPr>
                <w:b/>
                <w:bCs/>
                <w:spacing w:val="-10"/>
                <w:sz w:val="26"/>
                <w:szCs w:val="26"/>
                <w:lang w:val="pt-BR"/>
              </w:rPr>
              <w:br w:type="page"/>
              <w:t xml:space="preserve">BỘ LAO ĐỘNG - THƯƠNG BINH </w:t>
            </w:r>
          </w:p>
          <w:p w14:paraId="572D7DA1" w14:textId="77777777" w:rsidR="00923205" w:rsidRPr="00923205" w:rsidRDefault="00923205" w:rsidP="0025485E">
            <w:pPr>
              <w:pStyle w:val="ThutlThnVnban"/>
              <w:spacing w:after="0"/>
              <w:ind w:left="0"/>
              <w:jc w:val="center"/>
              <w:rPr>
                <w:b/>
                <w:bCs/>
                <w:sz w:val="26"/>
                <w:szCs w:val="26"/>
                <w:lang w:val="pt-BR"/>
              </w:rPr>
            </w:pPr>
            <w:r w:rsidRPr="00923205">
              <w:rPr>
                <w:b/>
                <w:bCs/>
                <w:sz w:val="26"/>
                <w:szCs w:val="26"/>
                <w:lang w:val="pt-BR"/>
              </w:rPr>
              <w:t>VÀ XÃ HỘI</w:t>
            </w:r>
          </w:p>
          <w:p w14:paraId="0739626F" w14:textId="1B489539" w:rsidR="00923205" w:rsidRPr="00923205" w:rsidRDefault="00923205" w:rsidP="0025485E">
            <w:pPr>
              <w:pStyle w:val="ThutlThnVnban"/>
              <w:ind w:left="0"/>
              <w:jc w:val="center"/>
              <w:rPr>
                <w:b/>
                <w:bCs/>
                <w:sz w:val="12"/>
                <w:szCs w:val="12"/>
                <w:lang w:val="pt-BR"/>
              </w:rPr>
            </w:pPr>
            <w:r w:rsidRPr="00923205">
              <w:rPr>
                <w:b/>
                <w:bCs/>
                <w:sz w:val="12"/>
                <w:szCs w:val="12"/>
                <w:lang w:val="pt-BR"/>
              </w:rPr>
              <w:t>______________________</w:t>
            </w:r>
          </w:p>
          <w:p w14:paraId="3F81E0BD" w14:textId="2FB442C4" w:rsidR="00923205" w:rsidRDefault="00923205" w:rsidP="0025485E">
            <w:pPr>
              <w:pStyle w:val="ThutlThnVnban"/>
              <w:spacing w:after="0"/>
              <w:ind w:left="0"/>
              <w:jc w:val="center"/>
              <w:rPr>
                <w:bCs/>
                <w:sz w:val="26"/>
                <w:szCs w:val="26"/>
                <w:lang w:val="pt-BR"/>
              </w:rPr>
            </w:pPr>
            <w:r w:rsidRPr="00923205">
              <w:rPr>
                <w:bCs/>
                <w:sz w:val="26"/>
                <w:szCs w:val="26"/>
                <w:lang w:val="pt-BR"/>
              </w:rPr>
              <w:t xml:space="preserve">Số: </w:t>
            </w:r>
            <w:r w:rsidR="00392FD9">
              <w:rPr>
                <w:bCs/>
                <w:sz w:val="26"/>
                <w:szCs w:val="26"/>
                <w:lang w:val="pt-BR"/>
              </w:rPr>
              <w:t xml:space="preserve">   </w:t>
            </w:r>
            <w:r w:rsidR="002E6E9E">
              <w:rPr>
                <w:bCs/>
                <w:sz w:val="26"/>
                <w:szCs w:val="26"/>
                <w:lang w:val="pt-BR"/>
              </w:rPr>
              <w:t xml:space="preserve">      </w:t>
            </w:r>
            <w:r w:rsidRPr="00923205">
              <w:rPr>
                <w:bCs/>
                <w:sz w:val="26"/>
                <w:szCs w:val="26"/>
                <w:lang w:val="pt-BR"/>
              </w:rPr>
              <w:t>/BLĐTBXH</w:t>
            </w:r>
            <w:r w:rsidR="0025485E">
              <w:rPr>
                <w:bCs/>
                <w:sz w:val="26"/>
                <w:szCs w:val="26"/>
                <w:lang w:val="pt-BR"/>
              </w:rPr>
              <w:t>-VP</w:t>
            </w:r>
          </w:p>
          <w:p w14:paraId="768E09CE" w14:textId="3130F081" w:rsidR="0025485E" w:rsidRPr="00923205" w:rsidRDefault="0025485E" w:rsidP="0025485E">
            <w:pPr>
              <w:pStyle w:val="ThutlThnVnban"/>
              <w:spacing w:after="0"/>
              <w:ind w:left="0"/>
              <w:jc w:val="center"/>
              <w:rPr>
                <w:b/>
                <w:bCs/>
                <w:sz w:val="26"/>
                <w:szCs w:val="26"/>
                <w:lang w:val="pt-BR"/>
              </w:rPr>
            </w:pPr>
            <w:r>
              <w:rPr>
                <w:bCs/>
                <w:sz w:val="26"/>
                <w:szCs w:val="26"/>
                <w:lang w:val="pt-BR"/>
              </w:rPr>
              <w:t>V/v báo cáo tại Hội nghị trực tuyến ngày 15/9/2024</w:t>
            </w:r>
          </w:p>
        </w:tc>
        <w:tc>
          <w:tcPr>
            <w:tcW w:w="5529" w:type="dxa"/>
            <w:tcBorders>
              <w:top w:val="nil"/>
              <w:left w:val="nil"/>
              <w:bottom w:val="nil"/>
              <w:right w:val="nil"/>
            </w:tcBorders>
          </w:tcPr>
          <w:p w14:paraId="421B19D9" w14:textId="77777777" w:rsidR="00923205" w:rsidRPr="0025485E" w:rsidRDefault="00923205" w:rsidP="0025485E">
            <w:pPr>
              <w:pStyle w:val="ThutlThnVnban"/>
              <w:spacing w:after="0"/>
              <w:ind w:left="37"/>
              <w:rPr>
                <w:b/>
                <w:bCs/>
                <w:spacing w:val="-10"/>
                <w:sz w:val="26"/>
                <w:szCs w:val="26"/>
                <w:lang w:val="pt-BR"/>
              </w:rPr>
            </w:pPr>
            <w:r w:rsidRPr="0025485E">
              <w:rPr>
                <w:b/>
                <w:bCs/>
                <w:spacing w:val="-10"/>
                <w:sz w:val="26"/>
                <w:szCs w:val="26"/>
                <w:lang w:val="pt-BR"/>
              </w:rPr>
              <w:t>CỘNG HÒA XÃ HỘI CHỦ NGHĨA VIỆT NAM</w:t>
            </w:r>
          </w:p>
          <w:p w14:paraId="24BB76F8" w14:textId="77777777" w:rsidR="00923205" w:rsidRPr="00923205" w:rsidRDefault="00923205" w:rsidP="0025485E">
            <w:pPr>
              <w:pStyle w:val="ThutlThnVnban"/>
              <w:spacing w:after="0"/>
              <w:ind w:left="37"/>
              <w:jc w:val="center"/>
              <w:rPr>
                <w:b/>
                <w:bCs/>
                <w:sz w:val="26"/>
                <w:szCs w:val="26"/>
              </w:rPr>
            </w:pPr>
            <w:r w:rsidRPr="00923205">
              <w:rPr>
                <w:b/>
                <w:bCs/>
                <w:sz w:val="26"/>
                <w:szCs w:val="26"/>
              </w:rPr>
              <w:t>Độc lập - Tự do - Hạnh phúc</w:t>
            </w:r>
          </w:p>
          <w:p w14:paraId="46CFD977" w14:textId="01DA9D13" w:rsidR="00923205" w:rsidRPr="00923205" w:rsidRDefault="00923205" w:rsidP="0025485E">
            <w:pPr>
              <w:pStyle w:val="ThutlThnVnban"/>
              <w:ind w:left="37"/>
              <w:jc w:val="center"/>
              <w:rPr>
                <w:b/>
                <w:bCs/>
                <w:sz w:val="12"/>
                <w:szCs w:val="12"/>
              </w:rPr>
            </w:pPr>
            <w:r>
              <w:rPr>
                <w:b/>
                <w:bCs/>
                <w:sz w:val="12"/>
                <w:szCs w:val="12"/>
              </w:rPr>
              <w:t>______________________</w:t>
            </w:r>
            <w:r w:rsidRPr="00923205">
              <w:rPr>
                <w:b/>
                <w:bCs/>
                <w:sz w:val="12"/>
                <w:szCs w:val="12"/>
              </w:rPr>
              <w:t>________________________________</w:t>
            </w:r>
          </w:p>
          <w:p w14:paraId="2ED68E1C" w14:textId="134770A2" w:rsidR="00923205" w:rsidRPr="00923205" w:rsidRDefault="00923205" w:rsidP="0025485E">
            <w:pPr>
              <w:pStyle w:val="ThutlThnVnban"/>
              <w:spacing w:after="0"/>
              <w:ind w:left="37"/>
              <w:jc w:val="center"/>
              <w:rPr>
                <w:bCs/>
                <w:i/>
                <w:sz w:val="26"/>
                <w:szCs w:val="26"/>
              </w:rPr>
            </w:pPr>
            <w:r w:rsidRPr="00923205">
              <w:rPr>
                <w:bCs/>
                <w:i/>
                <w:sz w:val="26"/>
                <w:szCs w:val="26"/>
              </w:rPr>
              <w:t xml:space="preserve">Hà Nội, ngày  </w:t>
            </w:r>
            <w:r w:rsidR="00392FD9">
              <w:rPr>
                <w:bCs/>
                <w:i/>
                <w:sz w:val="26"/>
                <w:szCs w:val="26"/>
              </w:rPr>
              <w:t>14</w:t>
            </w:r>
            <w:r w:rsidRPr="00923205">
              <w:rPr>
                <w:bCs/>
                <w:i/>
                <w:sz w:val="26"/>
                <w:szCs w:val="26"/>
              </w:rPr>
              <w:t xml:space="preserve">  tháng </w:t>
            </w:r>
            <w:r>
              <w:rPr>
                <w:bCs/>
                <w:i/>
                <w:sz w:val="26"/>
                <w:szCs w:val="26"/>
              </w:rPr>
              <w:t xml:space="preserve">9 </w:t>
            </w:r>
            <w:r w:rsidRPr="00923205">
              <w:rPr>
                <w:bCs/>
                <w:i/>
                <w:sz w:val="26"/>
                <w:szCs w:val="26"/>
              </w:rPr>
              <w:t xml:space="preserve"> năm 2024</w:t>
            </w:r>
          </w:p>
        </w:tc>
      </w:tr>
    </w:tbl>
    <w:p w14:paraId="612906A0" w14:textId="77777777" w:rsidR="00F65B12" w:rsidRDefault="00F65B12"/>
    <w:tbl>
      <w:tblPr>
        <w:tblStyle w:val="LiBang"/>
        <w:tblW w:w="875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5812"/>
      </w:tblGrid>
      <w:tr w:rsidR="002E6E9E" w14:paraId="2F602086" w14:textId="77777777" w:rsidTr="0025485E">
        <w:tc>
          <w:tcPr>
            <w:tcW w:w="2943" w:type="dxa"/>
          </w:tcPr>
          <w:p w14:paraId="6B81C854" w14:textId="383E91F3" w:rsidR="002E6E9E" w:rsidRDefault="002E6E9E" w:rsidP="00D660C2">
            <w:pPr>
              <w:spacing w:after="0" w:line="240" w:lineRule="auto"/>
              <w:jc w:val="right"/>
              <w:rPr>
                <w:rFonts w:ascii="Times New Roman" w:hAnsi="Times New Roman"/>
                <w:color w:val="000000"/>
                <w:sz w:val="28"/>
                <w:szCs w:val="28"/>
              </w:rPr>
            </w:pPr>
            <w:r>
              <w:rPr>
                <w:rFonts w:ascii="Times New Roman" w:hAnsi="Times New Roman"/>
                <w:color w:val="000000"/>
                <w:sz w:val="28"/>
                <w:szCs w:val="28"/>
              </w:rPr>
              <w:t>Kính gửi:</w:t>
            </w:r>
          </w:p>
        </w:tc>
        <w:tc>
          <w:tcPr>
            <w:tcW w:w="5812" w:type="dxa"/>
          </w:tcPr>
          <w:p w14:paraId="6CEF320D" w14:textId="2F06C87E" w:rsidR="002E6E9E" w:rsidRPr="00D660C2" w:rsidRDefault="0025485E" w:rsidP="0025485E">
            <w:pPr>
              <w:spacing w:after="0" w:line="240" w:lineRule="auto"/>
              <w:rPr>
                <w:rFonts w:ascii="Times New Roman" w:hAnsi="Times New Roman"/>
                <w:color w:val="000000"/>
                <w:szCs w:val="28"/>
              </w:rPr>
            </w:pPr>
            <w:r>
              <w:rPr>
                <w:rFonts w:ascii="Times New Roman" w:hAnsi="Times New Roman"/>
                <w:color w:val="000000"/>
                <w:sz w:val="28"/>
                <w:szCs w:val="28"/>
              </w:rPr>
              <w:t>Văn phòng Chính phủ</w:t>
            </w:r>
          </w:p>
        </w:tc>
      </w:tr>
      <w:tr w:rsidR="002E6E9E" w14:paraId="599367DA" w14:textId="77777777" w:rsidTr="0025485E">
        <w:tc>
          <w:tcPr>
            <w:tcW w:w="2943" w:type="dxa"/>
          </w:tcPr>
          <w:p w14:paraId="15CC7BA4" w14:textId="77777777" w:rsidR="002E6E9E" w:rsidRDefault="002E6E9E" w:rsidP="00D660C2">
            <w:pPr>
              <w:spacing w:after="0" w:line="240" w:lineRule="auto"/>
              <w:jc w:val="center"/>
              <w:rPr>
                <w:rFonts w:ascii="Times New Roman" w:hAnsi="Times New Roman"/>
                <w:color w:val="000000"/>
                <w:sz w:val="28"/>
                <w:szCs w:val="28"/>
              </w:rPr>
            </w:pPr>
          </w:p>
        </w:tc>
        <w:tc>
          <w:tcPr>
            <w:tcW w:w="5812" w:type="dxa"/>
          </w:tcPr>
          <w:p w14:paraId="60AFF694" w14:textId="32464352" w:rsidR="002E6E9E" w:rsidRDefault="002E6E9E" w:rsidP="00D660C2">
            <w:pPr>
              <w:spacing w:after="0" w:line="240" w:lineRule="auto"/>
              <w:rPr>
                <w:rFonts w:ascii="Times New Roman" w:hAnsi="Times New Roman"/>
                <w:color w:val="000000"/>
                <w:sz w:val="28"/>
                <w:szCs w:val="28"/>
              </w:rPr>
            </w:pPr>
          </w:p>
        </w:tc>
      </w:tr>
      <w:tr w:rsidR="002E6E9E" w14:paraId="135E3DDE" w14:textId="77777777" w:rsidTr="0025485E">
        <w:tc>
          <w:tcPr>
            <w:tcW w:w="2943" w:type="dxa"/>
          </w:tcPr>
          <w:p w14:paraId="611A7098" w14:textId="77777777" w:rsidR="002E6E9E" w:rsidRDefault="002E6E9E" w:rsidP="00D660C2">
            <w:pPr>
              <w:spacing w:after="0" w:line="240" w:lineRule="auto"/>
              <w:jc w:val="center"/>
              <w:rPr>
                <w:rFonts w:ascii="Times New Roman" w:hAnsi="Times New Roman"/>
                <w:color w:val="000000"/>
                <w:sz w:val="28"/>
                <w:szCs w:val="28"/>
              </w:rPr>
            </w:pPr>
          </w:p>
        </w:tc>
        <w:tc>
          <w:tcPr>
            <w:tcW w:w="5812" w:type="dxa"/>
          </w:tcPr>
          <w:p w14:paraId="4E5E5135" w14:textId="1EC5F190" w:rsidR="001B41E6" w:rsidRDefault="001B41E6" w:rsidP="00D660C2">
            <w:pPr>
              <w:spacing w:after="0" w:line="240" w:lineRule="auto"/>
              <w:rPr>
                <w:rFonts w:ascii="Times New Roman" w:hAnsi="Times New Roman"/>
                <w:color w:val="000000"/>
                <w:sz w:val="28"/>
                <w:szCs w:val="28"/>
              </w:rPr>
            </w:pPr>
          </w:p>
        </w:tc>
      </w:tr>
    </w:tbl>
    <w:p w14:paraId="6EB96BF6" w14:textId="444979F0" w:rsidR="002E6E9E" w:rsidRPr="0025485E" w:rsidRDefault="002E6E9E" w:rsidP="00E9317D">
      <w:pPr>
        <w:tabs>
          <w:tab w:val="left" w:pos="709"/>
        </w:tabs>
        <w:spacing w:before="60" w:after="60" w:line="240" w:lineRule="auto"/>
        <w:jc w:val="both"/>
        <w:rPr>
          <w:rFonts w:ascii="Times New Roman" w:hAnsi="Times New Roman"/>
          <w:i/>
          <w:iCs/>
          <w:color w:val="000000"/>
          <w:sz w:val="28"/>
          <w:szCs w:val="28"/>
        </w:rPr>
      </w:pPr>
      <w:r>
        <w:rPr>
          <w:rFonts w:ascii="Times New Roman" w:hAnsi="Times New Roman"/>
          <w:color w:val="000000"/>
          <w:sz w:val="28"/>
          <w:szCs w:val="28"/>
        </w:rPr>
        <w:tab/>
      </w:r>
      <w:r w:rsidR="00D660C2" w:rsidRPr="00E9317D">
        <w:rPr>
          <w:rFonts w:ascii="Times New Roman" w:hAnsi="Times New Roman"/>
          <w:spacing w:val="-4"/>
          <w:sz w:val="28"/>
          <w:szCs w:val="28"/>
        </w:rPr>
        <w:t xml:space="preserve">Thực hiện chỉ đạo của </w:t>
      </w:r>
      <w:r w:rsidR="00392FD9">
        <w:rPr>
          <w:rFonts w:ascii="Times New Roman" w:hAnsi="Times New Roman"/>
          <w:spacing w:val="-4"/>
          <w:sz w:val="28"/>
          <w:szCs w:val="28"/>
        </w:rPr>
        <w:t xml:space="preserve">Chính phủ, </w:t>
      </w:r>
      <w:r w:rsidR="00D660C2" w:rsidRPr="00E9317D">
        <w:rPr>
          <w:rFonts w:ascii="Times New Roman" w:hAnsi="Times New Roman"/>
          <w:spacing w:val="-4"/>
          <w:sz w:val="28"/>
          <w:szCs w:val="28"/>
        </w:rPr>
        <w:t xml:space="preserve">Thủ tướng Chính phủ </w:t>
      </w:r>
      <w:r w:rsidR="0025485E">
        <w:rPr>
          <w:rFonts w:ascii="Times New Roman" w:hAnsi="Times New Roman"/>
          <w:spacing w:val="-4"/>
          <w:sz w:val="28"/>
          <w:szCs w:val="28"/>
        </w:rPr>
        <w:t xml:space="preserve">tại Công điện số 1548/CĐ-VPCP ngày 12/9/2024 </w:t>
      </w:r>
      <w:r w:rsidR="00941769">
        <w:rPr>
          <w:rFonts w:ascii="Times New Roman" w:hAnsi="Times New Roman"/>
          <w:spacing w:val="-4"/>
          <w:sz w:val="28"/>
          <w:szCs w:val="28"/>
        </w:rPr>
        <w:t>và Công văn số 6579/VPCP-KTTH ngày 14/9/2024</w:t>
      </w:r>
      <w:r w:rsidRPr="00E9317D">
        <w:rPr>
          <w:rFonts w:ascii="Times New Roman" w:hAnsi="Times New Roman"/>
          <w:bCs/>
          <w:color w:val="000000"/>
          <w:spacing w:val="-4"/>
          <w:sz w:val="28"/>
          <w:szCs w:val="28"/>
          <w:shd w:val="clear" w:color="auto" w:fill="FFFFFF"/>
        </w:rPr>
        <w:t xml:space="preserve">, </w:t>
      </w:r>
      <w:r w:rsidR="00D660C2" w:rsidRPr="00E9317D">
        <w:rPr>
          <w:rFonts w:ascii="Times New Roman" w:hAnsi="Times New Roman"/>
          <w:bCs/>
          <w:color w:val="000000"/>
          <w:spacing w:val="-4"/>
          <w:sz w:val="28"/>
          <w:szCs w:val="28"/>
          <w:shd w:val="clear" w:color="auto" w:fill="FFFFFF"/>
        </w:rPr>
        <w:t>Bộ Lao động -</w:t>
      </w:r>
      <w:r w:rsidRPr="00E9317D">
        <w:rPr>
          <w:rFonts w:ascii="Times New Roman" w:hAnsi="Times New Roman"/>
          <w:bCs/>
          <w:color w:val="000000"/>
          <w:spacing w:val="-4"/>
          <w:sz w:val="28"/>
          <w:szCs w:val="28"/>
          <w:shd w:val="clear" w:color="auto" w:fill="FFFFFF"/>
        </w:rPr>
        <w:t xml:space="preserve"> Thương binh và Xã hội </w:t>
      </w:r>
      <w:r w:rsidR="0025485E">
        <w:rPr>
          <w:rFonts w:ascii="Times New Roman" w:hAnsi="Times New Roman"/>
          <w:bCs/>
          <w:color w:val="000000"/>
          <w:spacing w:val="-4"/>
          <w:sz w:val="28"/>
          <w:szCs w:val="28"/>
          <w:shd w:val="clear" w:color="auto" w:fill="FFFFFF"/>
        </w:rPr>
        <w:t xml:space="preserve">gửi báo cáo tham luận tại Hội nghị Thường trực Chính phủ với các địa phương bị ảnh hưởng do cơn bão số 3 (Yagi) về tình hình hậu quả, thiệt hại do cơn bão và hoàn lưu bão gây ra; các giải pháp khắc phục hậu quả, hỗ trợ người dân, doanh nghiệp ổn định đời sống, hoạt động sản xuất, kinh doanh sau bão </w:t>
      </w:r>
      <w:r w:rsidR="0025485E">
        <w:rPr>
          <w:rFonts w:ascii="Times New Roman" w:hAnsi="Times New Roman"/>
          <w:bCs/>
          <w:i/>
          <w:iCs/>
          <w:color w:val="000000"/>
          <w:spacing w:val="-4"/>
          <w:sz w:val="28"/>
          <w:szCs w:val="28"/>
          <w:shd w:val="clear" w:color="auto" w:fill="FFFFFF"/>
        </w:rPr>
        <w:t>(văn bản kèm theo).</w:t>
      </w:r>
    </w:p>
    <w:p w14:paraId="6A83AC0A" w14:textId="249CA3A1" w:rsidR="00C83487" w:rsidRPr="00E9317D" w:rsidRDefault="0025485E" w:rsidP="00E9317D">
      <w:pPr>
        <w:spacing w:before="60" w:after="60" w:line="240" w:lineRule="auto"/>
        <w:ind w:firstLine="720"/>
        <w:jc w:val="both"/>
        <w:rPr>
          <w:rFonts w:ascii="Times New Roman" w:hAnsi="Times New Roman"/>
          <w:color w:val="000000" w:themeColor="text1"/>
          <w:sz w:val="28"/>
          <w:szCs w:val="28"/>
        </w:rPr>
      </w:pPr>
      <w:r>
        <w:rPr>
          <w:rFonts w:ascii="Times New Roman" w:hAnsi="Times New Roman"/>
          <w:color w:val="000000" w:themeColor="text1"/>
          <w:sz w:val="28"/>
          <w:szCs w:val="28"/>
        </w:rPr>
        <w:t>Trân trọng cảm ơn</w:t>
      </w:r>
      <w:r w:rsidR="00C83487" w:rsidRPr="00E9317D">
        <w:rPr>
          <w:rFonts w:ascii="Times New Roman" w:hAnsi="Times New Roman"/>
          <w:color w:val="000000" w:themeColor="text1"/>
          <w:sz w:val="28"/>
          <w:szCs w:val="28"/>
        </w:rPr>
        <w:t>.</w:t>
      </w:r>
      <w:r w:rsidR="00C83487" w:rsidRPr="00E9317D">
        <w:rPr>
          <w:rFonts w:ascii="Times New Roman" w:hAnsi="Times New Roman"/>
          <w:color w:val="000000" w:themeColor="text1"/>
          <w:sz w:val="28"/>
          <w:szCs w:val="28"/>
          <w:lang w:val="id-ID"/>
        </w:rPr>
        <w:t>/.</w:t>
      </w:r>
    </w:p>
    <w:tbl>
      <w:tblPr>
        <w:tblW w:w="9000" w:type="dxa"/>
        <w:tblInd w:w="108" w:type="dxa"/>
        <w:tblLook w:val="00A0" w:firstRow="1" w:lastRow="0" w:firstColumn="1" w:lastColumn="0" w:noHBand="0" w:noVBand="0"/>
      </w:tblPr>
      <w:tblGrid>
        <w:gridCol w:w="4860"/>
        <w:gridCol w:w="4140"/>
      </w:tblGrid>
      <w:tr w:rsidR="002E6E9E" w:rsidRPr="00352B04" w14:paraId="6F9C3959" w14:textId="77777777" w:rsidTr="00F216E6">
        <w:trPr>
          <w:trHeight w:val="1844"/>
        </w:trPr>
        <w:tc>
          <w:tcPr>
            <w:tcW w:w="4860" w:type="dxa"/>
          </w:tcPr>
          <w:p w14:paraId="6297CD56" w14:textId="77777777" w:rsidR="002E6E9E" w:rsidRPr="008D1ECB" w:rsidRDefault="002E6E9E" w:rsidP="00F216E6">
            <w:pPr>
              <w:spacing w:before="60" w:after="0" w:line="240" w:lineRule="auto"/>
              <w:ind w:left="-108"/>
              <w:rPr>
                <w:rFonts w:ascii="Times New Roman" w:hAnsi="Times New Roman"/>
                <w:lang w:val="vi-VN"/>
              </w:rPr>
            </w:pPr>
            <w:r w:rsidRPr="004C3670">
              <w:rPr>
                <w:rFonts w:ascii="Times New Roman" w:hAnsi="Times New Roman"/>
                <w:b/>
                <w:i/>
                <w:sz w:val="24"/>
                <w:lang w:val="vi-VN"/>
              </w:rPr>
              <w:t>Nơi nhận:</w:t>
            </w:r>
          </w:p>
          <w:p w14:paraId="74AD4284" w14:textId="77777777" w:rsidR="002E6E9E" w:rsidRPr="00AA2E6B" w:rsidRDefault="002E6E9E" w:rsidP="00F216E6">
            <w:pPr>
              <w:spacing w:after="0" w:line="240" w:lineRule="auto"/>
              <w:ind w:left="-108"/>
              <w:rPr>
                <w:rFonts w:ascii="Times New Roman" w:hAnsi="Times New Roman"/>
              </w:rPr>
            </w:pPr>
            <w:r w:rsidRPr="00E13938">
              <w:rPr>
                <w:rFonts w:ascii="Times New Roman" w:hAnsi="Times New Roman"/>
                <w:lang w:val="vi-VN"/>
              </w:rPr>
              <w:t>- Như trên;</w:t>
            </w:r>
          </w:p>
          <w:p w14:paraId="35DDBFD5" w14:textId="1E6B1239" w:rsidR="002E6E9E" w:rsidRDefault="002E6E9E" w:rsidP="00F216E6">
            <w:pPr>
              <w:spacing w:after="0" w:line="240" w:lineRule="auto"/>
              <w:ind w:left="-108"/>
              <w:rPr>
                <w:rFonts w:ascii="Times New Roman" w:hAnsi="Times New Roman"/>
              </w:rPr>
            </w:pPr>
            <w:r>
              <w:rPr>
                <w:rFonts w:ascii="Times New Roman" w:hAnsi="Times New Roman"/>
              </w:rPr>
              <w:t>- B</w:t>
            </w:r>
            <w:r w:rsidRPr="002D2491">
              <w:rPr>
                <w:rFonts w:ascii="Times New Roman" w:hAnsi="Times New Roman"/>
              </w:rPr>
              <w:t>ộ</w:t>
            </w:r>
            <w:r>
              <w:rPr>
                <w:rFonts w:ascii="Times New Roman" w:hAnsi="Times New Roman"/>
              </w:rPr>
              <w:t xml:space="preserve"> tr</w:t>
            </w:r>
            <w:r w:rsidRPr="002D2491">
              <w:rPr>
                <w:rFonts w:ascii="Times New Roman" w:hAnsi="Times New Roman"/>
              </w:rPr>
              <w:t>ưởng</w:t>
            </w:r>
            <w:r>
              <w:rPr>
                <w:rFonts w:ascii="Times New Roman" w:hAnsi="Times New Roman"/>
              </w:rPr>
              <w:t xml:space="preserve"> (</w:t>
            </w:r>
            <w:r w:rsidRPr="002D2491">
              <w:rPr>
                <w:rFonts w:ascii="Times New Roman" w:hAnsi="Times New Roman"/>
              </w:rPr>
              <w:t>để</w:t>
            </w:r>
            <w:r>
              <w:rPr>
                <w:rFonts w:ascii="Times New Roman" w:hAnsi="Times New Roman"/>
              </w:rPr>
              <w:t xml:space="preserve"> b</w:t>
            </w:r>
            <w:r w:rsidR="00D822F0">
              <w:rPr>
                <w:rFonts w:ascii="Times New Roman" w:hAnsi="Times New Roman"/>
              </w:rPr>
              <w:t>áo cáo</w:t>
            </w:r>
            <w:r>
              <w:rPr>
                <w:rFonts w:ascii="Times New Roman" w:hAnsi="Times New Roman"/>
              </w:rPr>
              <w:t>);</w:t>
            </w:r>
          </w:p>
          <w:p w14:paraId="767B45F3" w14:textId="5692DFA3" w:rsidR="00D822F0" w:rsidRDefault="00D822F0" w:rsidP="00F216E6">
            <w:pPr>
              <w:spacing w:after="0" w:line="240" w:lineRule="auto"/>
              <w:ind w:left="-108"/>
              <w:rPr>
                <w:rFonts w:ascii="Times New Roman" w:hAnsi="Times New Roman"/>
              </w:rPr>
            </w:pPr>
            <w:r>
              <w:rPr>
                <w:rFonts w:ascii="Times New Roman" w:hAnsi="Times New Roman"/>
              </w:rPr>
              <w:t>- Các Thứ trưởng;</w:t>
            </w:r>
          </w:p>
          <w:p w14:paraId="6A0A8DA5" w14:textId="2D53B86E" w:rsidR="00595102" w:rsidRDefault="00595102" w:rsidP="00F216E6">
            <w:pPr>
              <w:spacing w:after="0" w:line="240" w:lineRule="auto"/>
              <w:ind w:left="-108"/>
              <w:rPr>
                <w:rFonts w:ascii="Times New Roman" w:hAnsi="Times New Roman"/>
              </w:rPr>
            </w:pPr>
            <w:r>
              <w:rPr>
                <w:rFonts w:ascii="Times New Roman" w:hAnsi="Times New Roman"/>
              </w:rPr>
              <w:t>- Văn phòng Bộ;</w:t>
            </w:r>
          </w:p>
          <w:p w14:paraId="000ACEB3" w14:textId="00F02CBE" w:rsidR="00010A59" w:rsidRDefault="00010A59" w:rsidP="00F216E6">
            <w:pPr>
              <w:spacing w:after="0" w:line="240" w:lineRule="auto"/>
              <w:ind w:left="-108"/>
              <w:rPr>
                <w:rFonts w:ascii="Times New Roman" w:hAnsi="Times New Roman"/>
              </w:rPr>
            </w:pPr>
            <w:r>
              <w:rPr>
                <w:rFonts w:ascii="Times New Roman" w:hAnsi="Times New Roman"/>
              </w:rPr>
              <w:t>- Cục VL;</w:t>
            </w:r>
          </w:p>
          <w:p w14:paraId="4C120996" w14:textId="531CF6E9" w:rsidR="00010A59" w:rsidRDefault="00010A59" w:rsidP="00F216E6">
            <w:pPr>
              <w:spacing w:after="0" w:line="240" w:lineRule="auto"/>
              <w:ind w:left="-108"/>
              <w:rPr>
                <w:rFonts w:ascii="Times New Roman" w:hAnsi="Times New Roman"/>
              </w:rPr>
            </w:pPr>
            <w:r>
              <w:rPr>
                <w:rFonts w:ascii="Times New Roman" w:hAnsi="Times New Roman"/>
              </w:rPr>
              <w:t>- VP QGGN;</w:t>
            </w:r>
          </w:p>
          <w:p w14:paraId="19258239" w14:textId="77777777" w:rsidR="002E6E9E" w:rsidRPr="008D1ECB" w:rsidRDefault="002E6E9E" w:rsidP="00F216E6">
            <w:pPr>
              <w:tabs>
                <w:tab w:val="center" w:pos="2268"/>
              </w:tabs>
              <w:spacing w:after="0" w:line="240" w:lineRule="auto"/>
              <w:ind w:left="-108"/>
              <w:rPr>
                <w:rFonts w:ascii="Times New Roman" w:hAnsi="Times New Roman"/>
                <w:lang w:val="vi-VN"/>
              </w:rPr>
            </w:pPr>
            <w:r>
              <w:rPr>
                <w:rFonts w:ascii="Times New Roman" w:hAnsi="Times New Roman"/>
                <w:lang w:val="vi-VN"/>
              </w:rPr>
              <w:t>- Lưu: VT,</w:t>
            </w:r>
            <w:r>
              <w:rPr>
                <w:rFonts w:ascii="Times New Roman" w:hAnsi="Times New Roman"/>
              </w:rPr>
              <w:t xml:space="preserve"> C</w:t>
            </w:r>
            <w:r w:rsidRPr="00E13938">
              <w:rPr>
                <w:rFonts w:ascii="Times New Roman" w:hAnsi="Times New Roman"/>
                <w:lang w:val="vi-VN"/>
              </w:rPr>
              <w:t>BTXH.</w:t>
            </w:r>
            <w:r>
              <w:rPr>
                <w:rFonts w:ascii="Times New Roman" w:hAnsi="Times New Roman"/>
                <w:lang w:val="vi-VN"/>
              </w:rPr>
              <w:tab/>
            </w:r>
          </w:p>
        </w:tc>
        <w:tc>
          <w:tcPr>
            <w:tcW w:w="4140" w:type="dxa"/>
          </w:tcPr>
          <w:p w14:paraId="4F018BAA" w14:textId="77777777" w:rsidR="002E6E9E" w:rsidRPr="0025485E" w:rsidRDefault="002E6E9E" w:rsidP="0025485E">
            <w:pPr>
              <w:pStyle w:val="oancuaDanhsach"/>
              <w:spacing w:before="60"/>
              <w:ind w:left="0"/>
              <w:jc w:val="center"/>
              <w:rPr>
                <w:rFonts w:ascii="Times New Roman" w:hAnsi="Times New Roman"/>
                <w:b/>
                <w:lang w:val="vi-VN"/>
              </w:rPr>
            </w:pPr>
            <w:r w:rsidRPr="0025485E">
              <w:rPr>
                <w:rFonts w:ascii="Times New Roman" w:hAnsi="Times New Roman"/>
                <w:b/>
                <w:lang w:val="vi-VN"/>
              </w:rPr>
              <w:t>KT. BỘ TRƯỞNG</w:t>
            </w:r>
          </w:p>
          <w:p w14:paraId="0957D320" w14:textId="442847E1" w:rsidR="002E6E9E" w:rsidRPr="0025485E" w:rsidRDefault="002E6E9E" w:rsidP="0025485E">
            <w:pPr>
              <w:pStyle w:val="oancuaDanhsach"/>
              <w:ind w:left="0"/>
              <w:jc w:val="center"/>
              <w:rPr>
                <w:rFonts w:ascii="Times New Roman" w:hAnsi="Times New Roman"/>
                <w:b/>
                <w:lang w:val="vi-VN"/>
              </w:rPr>
            </w:pPr>
            <w:r w:rsidRPr="0025485E">
              <w:rPr>
                <w:rFonts w:ascii="Times New Roman" w:hAnsi="Times New Roman"/>
                <w:b/>
                <w:lang w:val="vi-VN"/>
              </w:rPr>
              <w:t>THỨ TRƯỞNG</w:t>
            </w:r>
          </w:p>
          <w:p w14:paraId="094B285A" w14:textId="77777777" w:rsidR="002E6E9E" w:rsidRPr="00352B04" w:rsidRDefault="002E6E9E" w:rsidP="0025485E">
            <w:pPr>
              <w:pStyle w:val="oancuaDanhsach"/>
              <w:spacing w:line="300" w:lineRule="atLeast"/>
              <w:ind w:left="0"/>
              <w:jc w:val="center"/>
              <w:rPr>
                <w:rFonts w:ascii="Times New Roman" w:hAnsi="Times New Roman"/>
                <w:lang w:val="vi-VN"/>
              </w:rPr>
            </w:pPr>
          </w:p>
          <w:p w14:paraId="2357C13D" w14:textId="77777777" w:rsidR="002E6E9E" w:rsidRDefault="002E6E9E" w:rsidP="0025485E">
            <w:pPr>
              <w:pStyle w:val="oancuaDanhsach"/>
              <w:spacing w:line="300" w:lineRule="atLeast"/>
              <w:ind w:left="0"/>
              <w:jc w:val="center"/>
              <w:rPr>
                <w:rFonts w:ascii="Times New Roman" w:hAnsi="Times New Roman"/>
              </w:rPr>
            </w:pPr>
          </w:p>
          <w:p w14:paraId="789D1201" w14:textId="4E49B7A1" w:rsidR="002E6E9E" w:rsidRDefault="002E6E9E" w:rsidP="0025485E">
            <w:pPr>
              <w:pStyle w:val="oancuaDanhsach"/>
              <w:spacing w:line="300" w:lineRule="atLeast"/>
              <w:ind w:left="0"/>
              <w:jc w:val="center"/>
              <w:rPr>
                <w:rFonts w:ascii="Times New Roman" w:hAnsi="Times New Roman"/>
              </w:rPr>
            </w:pPr>
          </w:p>
          <w:p w14:paraId="7D167F97" w14:textId="77777777" w:rsidR="000852E5" w:rsidRDefault="000852E5" w:rsidP="0025485E">
            <w:pPr>
              <w:pStyle w:val="oancuaDanhsach"/>
              <w:spacing w:line="300" w:lineRule="atLeast"/>
              <w:ind w:left="0"/>
              <w:jc w:val="center"/>
              <w:rPr>
                <w:rFonts w:ascii="Times New Roman" w:hAnsi="Times New Roman"/>
              </w:rPr>
            </w:pPr>
          </w:p>
          <w:p w14:paraId="1F9E5941" w14:textId="585A55D5" w:rsidR="0047099D" w:rsidRDefault="0047099D" w:rsidP="0025485E">
            <w:pPr>
              <w:pStyle w:val="oancuaDanhsach"/>
              <w:spacing w:line="300" w:lineRule="atLeast"/>
              <w:ind w:left="0"/>
              <w:jc w:val="center"/>
              <w:rPr>
                <w:rFonts w:ascii="Times New Roman" w:hAnsi="Times New Roman"/>
              </w:rPr>
            </w:pPr>
          </w:p>
          <w:p w14:paraId="2396EA03" w14:textId="04A6605B" w:rsidR="002E6E9E" w:rsidRPr="00D96DF3" w:rsidRDefault="002E6E9E" w:rsidP="0025485E">
            <w:pPr>
              <w:pStyle w:val="oancuaDanhsach"/>
              <w:spacing w:after="120" w:line="300" w:lineRule="atLeast"/>
              <w:ind w:left="0"/>
              <w:jc w:val="center"/>
              <w:rPr>
                <w:rFonts w:ascii="Times New Roman" w:hAnsi="Times New Roman"/>
                <w:b/>
              </w:rPr>
            </w:pPr>
            <w:r>
              <w:rPr>
                <w:rFonts w:ascii="Times New Roman" w:hAnsi="Times New Roman"/>
                <w:b/>
              </w:rPr>
              <w:t>Nguyễn Văn Hồi</w:t>
            </w:r>
          </w:p>
        </w:tc>
      </w:tr>
    </w:tbl>
    <w:p w14:paraId="0694CD6A" w14:textId="77777777" w:rsidR="0025485E" w:rsidRDefault="0025485E" w:rsidP="0025485E">
      <w:pPr>
        <w:spacing w:after="0" w:line="264" w:lineRule="auto"/>
        <w:jc w:val="both"/>
        <w:rPr>
          <w:rFonts w:ascii="Times New Roman" w:eastAsia="Calibri" w:hAnsi="Times New Roman"/>
          <w:color w:val="000000" w:themeColor="text1"/>
          <w:sz w:val="2"/>
          <w:szCs w:val="2"/>
        </w:rPr>
        <w:sectPr w:rsidR="0025485E" w:rsidSect="00022847">
          <w:headerReference w:type="default" r:id="rId8"/>
          <w:pgSz w:w="11907" w:h="16840" w:code="9"/>
          <w:pgMar w:top="851" w:right="1134" w:bottom="1077" w:left="1701" w:header="567" w:footer="567" w:gutter="0"/>
          <w:pgNumType w:start="1"/>
          <w:cols w:space="720"/>
          <w:titlePg/>
          <w:docGrid w:linePitch="381"/>
        </w:sectPr>
      </w:pPr>
    </w:p>
    <w:tbl>
      <w:tblPr>
        <w:tblW w:w="9924" w:type="dxa"/>
        <w:jc w:val="center"/>
        <w:tblLayout w:type="fixed"/>
        <w:tblLook w:val="0000" w:firstRow="0" w:lastRow="0" w:firstColumn="0" w:lastColumn="0" w:noHBand="0" w:noVBand="0"/>
      </w:tblPr>
      <w:tblGrid>
        <w:gridCol w:w="4395"/>
        <w:gridCol w:w="5529"/>
      </w:tblGrid>
      <w:tr w:rsidR="00F65B12" w:rsidRPr="00923205" w14:paraId="4F885857" w14:textId="77777777" w:rsidTr="00D23750">
        <w:trPr>
          <w:jc w:val="center"/>
        </w:trPr>
        <w:tc>
          <w:tcPr>
            <w:tcW w:w="4395" w:type="dxa"/>
            <w:tcBorders>
              <w:top w:val="nil"/>
              <w:left w:val="nil"/>
              <w:bottom w:val="nil"/>
              <w:right w:val="nil"/>
            </w:tcBorders>
          </w:tcPr>
          <w:p w14:paraId="7DF014FE" w14:textId="77777777" w:rsidR="00F65B12" w:rsidRPr="0025485E" w:rsidRDefault="00F65B12" w:rsidP="00D23750">
            <w:pPr>
              <w:pStyle w:val="ThutlThnVnban"/>
              <w:spacing w:after="0"/>
              <w:ind w:left="0"/>
              <w:jc w:val="center"/>
              <w:rPr>
                <w:b/>
                <w:bCs/>
                <w:spacing w:val="-10"/>
                <w:sz w:val="26"/>
                <w:szCs w:val="26"/>
                <w:lang w:val="pt-BR"/>
              </w:rPr>
            </w:pPr>
            <w:r w:rsidRPr="0025485E">
              <w:rPr>
                <w:b/>
                <w:bCs/>
                <w:spacing w:val="-10"/>
                <w:sz w:val="26"/>
                <w:szCs w:val="26"/>
                <w:lang w:val="pt-BR"/>
              </w:rPr>
              <w:lastRenderedPageBreak/>
              <w:br w:type="page"/>
            </w:r>
            <w:r w:rsidRPr="0025485E">
              <w:rPr>
                <w:b/>
                <w:bCs/>
                <w:spacing w:val="-10"/>
                <w:sz w:val="26"/>
                <w:szCs w:val="26"/>
                <w:lang w:val="pt-BR"/>
              </w:rPr>
              <w:br w:type="page"/>
            </w:r>
            <w:r w:rsidRPr="0025485E">
              <w:rPr>
                <w:b/>
                <w:bCs/>
                <w:spacing w:val="-10"/>
                <w:sz w:val="26"/>
                <w:szCs w:val="26"/>
                <w:lang w:val="pt-BR"/>
              </w:rPr>
              <w:br w:type="page"/>
              <w:t xml:space="preserve">BỘ LAO ĐỘNG - THƯƠNG BINH </w:t>
            </w:r>
          </w:p>
          <w:p w14:paraId="7E62518D" w14:textId="77777777" w:rsidR="00F65B12" w:rsidRPr="00923205" w:rsidRDefault="00F65B12" w:rsidP="00D23750">
            <w:pPr>
              <w:pStyle w:val="ThutlThnVnban"/>
              <w:spacing w:after="0"/>
              <w:ind w:left="0"/>
              <w:jc w:val="center"/>
              <w:rPr>
                <w:b/>
                <w:bCs/>
                <w:sz w:val="26"/>
                <w:szCs w:val="26"/>
                <w:lang w:val="pt-BR"/>
              </w:rPr>
            </w:pPr>
            <w:r w:rsidRPr="00923205">
              <w:rPr>
                <w:b/>
                <w:bCs/>
                <w:sz w:val="26"/>
                <w:szCs w:val="26"/>
                <w:lang w:val="pt-BR"/>
              </w:rPr>
              <w:t>VÀ XÃ HỘI</w:t>
            </w:r>
          </w:p>
          <w:p w14:paraId="1CDF830A" w14:textId="77777777" w:rsidR="00F65B12" w:rsidRPr="00923205" w:rsidRDefault="00F65B12" w:rsidP="00D23750">
            <w:pPr>
              <w:pStyle w:val="ThutlThnVnban"/>
              <w:ind w:left="0"/>
              <w:jc w:val="center"/>
              <w:rPr>
                <w:b/>
                <w:bCs/>
                <w:sz w:val="12"/>
                <w:szCs w:val="12"/>
                <w:lang w:val="pt-BR"/>
              </w:rPr>
            </w:pPr>
            <w:r w:rsidRPr="00923205">
              <w:rPr>
                <w:b/>
                <w:bCs/>
                <w:sz w:val="12"/>
                <w:szCs w:val="12"/>
                <w:lang w:val="pt-BR"/>
              </w:rPr>
              <w:t>______________________</w:t>
            </w:r>
          </w:p>
          <w:p w14:paraId="069DF6CE" w14:textId="77777777" w:rsidR="00F65B12" w:rsidRDefault="00F65B12" w:rsidP="00D23750">
            <w:pPr>
              <w:pStyle w:val="ThutlThnVnban"/>
              <w:spacing w:after="0"/>
              <w:ind w:left="0"/>
              <w:rPr>
                <w:b/>
                <w:bCs/>
                <w:sz w:val="26"/>
                <w:szCs w:val="26"/>
                <w:lang w:val="pt-BR"/>
              </w:rPr>
            </w:pPr>
          </w:p>
          <w:p w14:paraId="7511E0E0" w14:textId="77777777" w:rsidR="00F65B12" w:rsidRPr="00923205" w:rsidRDefault="00F65B12" w:rsidP="00D23750">
            <w:pPr>
              <w:pStyle w:val="ThutlThnVnban"/>
              <w:spacing w:after="0"/>
              <w:ind w:left="0"/>
              <w:rPr>
                <w:b/>
                <w:bCs/>
                <w:sz w:val="26"/>
                <w:szCs w:val="26"/>
                <w:lang w:val="pt-BR"/>
              </w:rPr>
            </w:pPr>
          </w:p>
        </w:tc>
        <w:tc>
          <w:tcPr>
            <w:tcW w:w="5529" w:type="dxa"/>
            <w:tcBorders>
              <w:top w:val="nil"/>
              <w:left w:val="nil"/>
              <w:bottom w:val="nil"/>
              <w:right w:val="nil"/>
            </w:tcBorders>
          </w:tcPr>
          <w:p w14:paraId="49ECD960" w14:textId="77777777" w:rsidR="00F65B12" w:rsidRPr="0025485E" w:rsidRDefault="00F65B12" w:rsidP="00D23750">
            <w:pPr>
              <w:pStyle w:val="ThutlThnVnban"/>
              <w:spacing w:after="0"/>
              <w:ind w:left="37"/>
              <w:rPr>
                <w:b/>
                <w:bCs/>
                <w:spacing w:val="-10"/>
                <w:sz w:val="26"/>
                <w:szCs w:val="26"/>
                <w:lang w:val="pt-BR"/>
              </w:rPr>
            </w:pPr>
            <w:r w:rsidRPr="0025485E">
              <w:rPr>
                <w:b/>
                <w:bCs/>
                <w:spacing w:val="-10"/>
                <w:sz w:val="26"/>
                <w:szCs w:val="26"/>
                <w:lang w:val="pt-BR"/>
              </w:rPr>
              <w:t>CỘNG HÒA XÃ HỘI CHỦ NGHĨA VIỆT NAM</w:t>
            </w:r>
          </w:p>
          <w:p w14:paraId="1E5C1636" w14:textId="77777777" w:rsidR="00F65B12" w:rsidRPr="00923205" w:rsidRDefault="00F65B12" w:rsidP="00D23750">
            <w:pPr>
              <w:pStyle w:val="ThutlThnVnban"/>
              <w:spacing w:after="0"/>
              <w:ind w:left="37"/>
              <w:jc w:val="center"/>
              <w:rPr>
                <w:b/>
                <w:bCs/>
                <w:sz w:val="26"/>
                <w:szCs w:val="26"/>
              </w:rPr>
            </w:pPr>
            <w:r w:rsidRPr="00923205">
              <w:rPr>
                <w:b/>
                <w:bCs/>
                <w:sz w:val="26"/>
                <w:szCs w:val="26"/>
              </w:rPr>
              <w:t>Độc lập - Tự do - Hạnh phúc</w:t>
            </w:r>
          </w:p>
          <w:p w14:paraId="4DCCE364" w14:textId="77777777" w:rsidR="00F65B12" w:rsidRPr="00923205" w:rsidRDefault="00F65B12" w:rsidP="00D23750">
            <w:pPr>
              <w:pStyle w:val="ThutlThnVnban"/>
              <w:ind w:left="37"/>
              <w:jc w:val="center"/>
              <w:rPr>
                <w:b/>
                <w:bCs/>
                <w:sz w:val="12"/>
                <w:szCs w:val="12"/>
              </w:rPr>
            </w:pPr>
            <w:r>
              <w:rPr>
                <w:b/>
                <w:bCs/>
                <w:sz w:val="12"/>
                <w:szCs w:val="12"/>
              </w:rPr>
              <w:t>______________________</w:t>
            </w:r>
            <w:r w:rsidRPr="00923205">
              <w:rPr>
                <w:b/>
                <w:bCs/>
                <w:sz w:val="12"/>
                <w:szCs w:val="12"/>
              </w:rPr>
              <w:t>________________________________</w:t>
            </w:r>
          </w:p>
          <w:p w14:paraId="483C61FF" w14:textId="77777777" w:rsidR="00F65B12" w:rsidRPr="00923205" w:rsidRDefault="00F65B12" w:rsidP="00D23750">
            <w:pPr>
              <w:pStyle w:val="ThutlThnVnban"/>
              <w:spacing w:after="0"/>
              <w:ind w:left="37"/>
              <w:jc w:val="center"/>
              <w:rPr>
                <w:bCs/>
                <w:i/>
                <w:sz w:val="26"/>
                <w:szCs w:val="26"/>
              </w:rPr>
            </w:pPr>
            <w:r w:rsidRPr="00923205">
              <w:rPr>
                <w:bCs/>
                <w:i/>
                <w:sz w:val="26"/>
                <w:szCs w:val="26"/>
              </w:rPr>
              <w:t xml:space="preserve">Hà Nội, ngày  </w:t>
            </w:r>
            <w:r>
              <w:rPr>
                <w:bCs/>
                <w:i/>
                <w:sz w:val="26"/>
                <w:szCs w:val="26"/>
              </w:rPr>
              <w:t>14</w:t>
            </w:r>
            <w:r w:rsidRPr="00923205">
              <w:rPr>
                <w:bCs/>
                <w:i/>
                <w:sz w:val="26"/>
                <w:szCs w:val="26"/>
              </w:rPr>
              <w:t xml:space="preserve">  tháng </w:t>
            </w:r>
            <w:r>
              <w:rPr>
                <w:bCs/>
                <w:i/>
                <w:sz w:val="26"/>
                <w:szCs w:val="26"/>
              </w:rPr>
              <w:t xml:space="preserve">9 </w:t>
            </w:r>
            <w:r w:rsidRPr="00923205">
              <w:rPr>
                <w:bCs/>
                <w:i/>
                <w:sz w:val="26"/>
                <w:szCs w:val="26"/>
              </w:rPr>
              <w:t xml:space="preserve"> năm 2024</w:t>
            </w:r>
          </w:p>
        </w:tc>
      </w:tr>
    </w:tbl>
    <w:p w14:paraId="1599205F" w14:textId="27A6D594" w:rsidR="0025485E" w:rsidRPr="00515983" w:rsidRDefault="0025485E" w:rsidP="0025485E">
      <w:pPr>
        <w:tabs>
          <w:tab w:val="left" w:pos="540"/>
        </w:tabs>
        <w:spacing w:after="0" w:line="240" w:lineRule="auto"/>
        <w:jc w:val="center"/>
        <w:rPr>
          <w:rFonts w:ascii="Times New Roman" w:hAnsi="Times New Roman"/>
          <w:b/>
          <w:color w:val="000000" w:themeColor="text1"/>
          <w:spacing w:val="-2"/>
          <w:sz w:val="28"/>
          <w:szCs w:val="28"/>
        </w:rPr>
      </w:pPr>
      <w:r w:rsidRPr="00515983">
        <w:rPr>
          <w:rFonts w:ascii="Times New Roman" w:hAnsi="Times New Roman"/>
          <w:b/>
          <w:color w:val="000000" w:themeColor="text1"/>
          <w:spacing w:val="-2"/>
          <w:sz w:val="28"/>
          <w:szCs w:val="28"/>
        </w:rPr>
        <w:t>BÁO CÁO</w:t>
      </w:r>
    </w:p>
    <w:p w14:paraId="2E7B8D37" w14:textId="77777777" w:rsidR="0025485E" w:rsidRDefault="0025485E" w:rsidP="0025485E">
      <w:pPr>
        <w:spacing w:after="0" w:line="240" w:lineRule="auto"/>
        <w:jc w:val="center"/>
        <w:rPr>
          <w:rFonts w:ascii="Times New Roman" w:hAnsi="Times New Roman"/>
          <w:b/>
          <w:bCs/>
          <w:sz w:val="28"/>
          <w:szCs w:val="28"/>
        </w:rPr>
      </w:pPr>
      <w:r>
        <w:rPr>
          <w:rFonts w:ascii="Times New Roman" w:hAnsi="Times New Roman"/>
          <w:b/>
          <w:bCs/>
          <w:sz w:val="28"/>
          <w:szCs w:val="28"/>
        </w:rPr>
        <w:t xml:space="preserve">       </w:t>
      </w:r>
      <w:r w:rsidRPr="002E6E9E">
        <w:rPr>
          <w:rFonts w:ascii="Times New Roman" w:hAnsi="Times New Roman"/>
          <w:b/>
          <w:bCs/>
          <w:sz w:val="28"/>
          <w:szCs w:val="28"/>
        </w:rPr>
        <w:t>Tình hình thiệt hại và công tác</w:t>
      </w:r>
      <w:r>
        <w:rPr>
          <w:rFonts w:ascii="Times New Roman" w:hAnsi="Times New Roman"/>
          <w:b/>
          <w:bCs/>
          <w:sz w:val="28"/>
          <w:szCs w:val="28"/>
        </w:rPr>
        <w:t xml:space="preserve"> cứu trợ dân sinh,</w:t>
      </w:r>
      <w:r w:rsidRPr="002E6E9E">
        <w:rPr>
          <w:rFonts w:ascii="Times New Roman" w:hAnsi="Times New Roman"/>
          <w:b/>
          <w:bCs/>
          <w:sz w:val="28"/>
          <w:szCs w:val="28"/>
        </w:rPr>
        <w:t xml:space="preserve"> khắc phục </w:t>
      </w:r>
    </w:p>
    <w:p w14:paraId="54E5535E" w14:textId="77777777" w:rsidR="0025485E" w:rsidRDefault="0025485E" w:rsidP="0025485E">
      <w:pPr>
        <w:spacing w:after="0" w:line="240" w:lineRule="auto"/>
        <w:jc w:val="center"/>
        <w:rPr>
          <w:rFonts w:ascii="Times New Roman" w:hAnsi="Times New Roman"/>
          <w:b/>
          <w:bCs/>
          <w:sz w:val="28"/>
          <w:szCs w:val="28"/>
        </w:rPr>
      </w:pPr>
      <w:r w:rsidRPr="002E6E9E">
        <w:rPr>
          <w:rFonts w:ascii="Times New Roman" w:hAnsi="Times New Roman"/>
          <w:b/>
          <w:bCs/>
          <w:sz w:val="28"/>
          <w:szCs w:val="28"/>
        </w:rPr>
        <w:t>hậu quả do bão số 3 gây ra</w:t>
      </w:r>
    </w:p>
    <w:p w14:paraId="7CBC158F" w14:textId="59D873D2" w:rsidR="0025485E" w:rsidRPr="00F65B12" w:rsidRDefault="0025485E" w:rsidP="0025485E">
      <w:pPr>
        <w:spacing w:after="0" w:line="240" w:lineRule="auto"/>
        <w:jc w:val="center"/>
        <w:rPr>
          <w:rFonts w:ascii="Times New Roman" w:hAnsi="Times New Roman"/>
          <w:i/>
          <w:iCs/>
          <w:sz w:val="28"/>
          <w:szCs w:val="28"/>
        </w:rPr>
      </w:pPr>
      <w:r w:rsidRPr="00F65B12">
        <w:rPr>
          <w:rFonts w:ascii="Times New Roman" w:hAnsi="Times New Roman"/>
          <w:i/>
          <w:iCs/>
          <w:sz w:val="28"/>
          <w:szCs w:val="28"/>
        </w:rPr>
        <w:t>(</w:t>
      </w:r>
      <w:r w:rsidR="00F65B12" w:rsidRPr="00F65B12">
        <w:rPr>
          <w:rFonts w:ascii="Times New Roman" w:hAnsi="Times New Roman"/>
          <w:i/>
          <w:iCs/>
          <w:sz w:val="28"/>
          <w:szCs w:val="28"/>
        </w:rPr>
        <w:t>Kèm theo Công văn số        /BLĐTBXH-VP</w:t>
      </w:r>
      <w:r w:rsidRPr="00F65B12">
        <w:rPr>
          <w:rFonts w:ascii="Times New Roman" w:hAnsi="Times New Roman"/>
          <w:i/>
          <w:iCs/>
          <w:sz w:val="28"/>
          <w:szCs w:val="28"/>
        </w:rPr>
        <w:t xml:space="preserve"> ngày 14/9/2024</w:t>
      </w:r>
      <w:r w:rsidR="00F65B12" w:rsidRPr="00F65B12">
        <w:rPr>
          <w:rFonts w:ascii="Times New Roman" w:hAnsi="Times New Roman"/>
          <w:i/>
          <w:iCs/>
          <w:sz w:val="28"/>
          <w:szCs w:val="28"/>
        </w:rPr>
        <w:br/>
        <w:t>của Bộ Lao động – Thương binh và Xã hội</w:t>
      </w:r>
      <w:r w:rsidRPr="00F65B12">
        <w:rPr>
          <w:rFonts w:ascii="Times New Roman" w:hAnsi="Times New Roman"/>
          <w:i/>
          <w:iCs/>
          <w:sz w:val="28"/>
          <w:szCs w:val="28"/>
        </w:rPr>
        <w:t>)</w:t>
      </w:r>
    </w:p>
    <w:p w14:paraId="5B2D9B38" w14:textId="09D20D57" w:rsidR="00F65B12" w:rsidRPr="00F65B12" w:rsidRDefault="00F65B12" w:rsidP="0025485E">
      <w:pPr>
        <w:spacing w:after="0" w:line="240" w:lineRule="auto"/>
        <w:jc w:val="center"/>
        <w:rPr>
          <w:rFonts w:ascii="Times New Roman" w:hAnsi="Times New Roman"/>
          <w:b/>
          <w:bCs/>
          <w:sz w:val="12"/>
          <w:szCs w:val="12"/>
        </w:rPr>
      </w:pPr>
      <w:r>
        <w:rPr>
          <w:rFonts w:ascii="Times New Roman" w:hAnsi="Times New Roman"/>
          <w:b/>
          <w:bCs/>
          <w:sz w:val="12"/>
          <w:szCs w:val="12"/>
        </w:rPr>
        <w:t>________________</w:t>
      </w:r>
      <w:r w:rsidRPr="00F65B12">
        <w:rPr>
          <w:rFonts w:ascii="Times New Roman" w:hAnsi="Times New Roman"/>
          <w:b/>
          <w:bCs/>
          <w:sz w:val="12"/>
          <w:szCs w:val="12"/>
        </w:rPr>
        <w:t>_____________________</w:t>
      </w:r>
    </w:p>
    <w:tbl>
      <w:tblPr>
        <w:tblStyle w:val="LiBang"/>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5812"/>
      </w:tblGrid>
      <w:tr w:rsidR="0025485E" w14:paraId="29994C21" w14:textId="77777777" w:rsidTr="00D23750">
        <w:tc>
          <w:tcPr>
            <w:tcW w:w="2943" w:type="dxa"/>
          </w:tcPr>
          <w:p w14:paraId="0B0486AD" w14:textId="090E22DB" w:rsidR="0025485E" w:rsidRDefault="0025485E" w:rsidP="00D23750">
            <w:pPr>
              <w:spacing w:after="0" w:line="240" w:lineRule="auto"/>
              <w:jc w:val="right"/>
              <w:rPr>
                <w:rFonts w:ascii="Times New Roman" w:hAnsi="Times New Roman"/>
                <w:color w:val="000000"/>
                <w:sz w:val="28"/>
                <w:szCs w:val="28"/>
              </w:rPr>
            </w:pPr>
          </w:p>
        </w:tc>
        <w:tc>
          <w:tcPr>
            <w:tcW w:w="5812" w:type="dxa"/>
          </w:tcPr>
          <w:p w14:paraId="47AF428F" w14:textId="5FE02DE2" w:rsidR="0025485E" w:rsidRPr="00D660C2" w:rsidRDefault="0025485E" w:rsidP="00D23750">
            <w:pPr>
              <w:spacing w:after="0" w:line="240" w:lineRule="auto"/>
              <w:jc w:val="center"/>
              <w:rPr>
                <w:rFonts w:ascii="Times New Roman" w:hAnsi="Times New Roman"/>
                <w:color w:val="000000"/>
                <w:szCs w:val="28"/>
              </w:rPr>
            </w:pPr>
          </w:p>
        </w:tc>
      </w:tr>
    </w:tbl>
    <w:p w14:paraId="26A3B779" w14:textId="77777777" w:rsidR="0025485E" w:rsidRPr="00E9317D" w:rsidRDefault="0025485E" w:rsidP="0025485E">
      <w:pPr>
        <w:tabs>
          <w:tab w:val="left" w:pos="709"/>
        </w:tabs>
        <w:spacing w:before="60" w:after="60" w:line="240" w:lineRule="auto"/>
        <w:jc w:val="both"/>
        <w:rPr>
          <w:rFonts w:ascii="Times New Roman" w:hAnsi="Times New Roman"/>
          <w:color w:val="000000"/>
          <w:sz w:val="28"/>
          <w:szCs w:val="28"/>
        </w:rPr>
      </w:pPr>
      <w:r>
        <w:rPr>
          <w:rFonts w:ascii="Times New Roman" w:hAnsi="Times New Roman"/>
          <w:color w:val="000000"/>
          <w:sz w:val="28"/>
          <w:szCs w:val="28"/>
        </w:rPr>
        <w:tab/>
      </w:r>
      <w:r w:rsidRPr="00E9317D">
        <w:rPr>
          <w:rFonts w:ascii="Times New Roman" w:hAnsi="Times New Roman"/>
          <w:spacing w:val="-4"/>
          <w:sz w:val="28"/>
          <w:szCs w:val="28"/>
        </w:rPr>
        <w:t xml:space="preserve">Thực hiện chỉ đạo của </w:t>
      </w:r>
      <w:r>
        <w:rPr>
          <w:rFonts w:ascii="Times New Roman" w:hAnsi="Times New Roman"/>
          <w:spacing w:val="-4"/>
          <w:sz w:val="28"/>
          <w:szCs w:val="28"/>
        </w:rPr>
        <w:t xml:space="preserve">Chính phủ, </w:t>
      </w:r>
      <w:r w:rsidRPr="00E9317D">
        <w:rPr>
          <w:rFonts w:ascii="Times New Roman" w:hAnsi="Times New Roman"/>
          <w:spacing w:val="-4"/>
          <w:sz w:val="28"/>
          <w:szCs w:val="28"/>
        </w:rPr>
        <w:t>Thủ tướng Chính phủ về ứng phó với bão số 3 năm 2024</w:t>
      </w:r>
      <w:r>
        <w:rPr>
          <w:rFonts w:ascii="Times New Roman" w:hAnsi="Times New Roman"/>
          <w:spacing w:val="-4"/>
          <w:sz w:val="28"/>
          <w:szCs w:val="28"/>
        </w:rPr>
        <w:t xml:space="preserve"> </w:t>
      </w:r>
      <w:r w:rsidRPr="00E9317D">
        <w:rPr>
          <w:rFonts w:ascii="Times New Roman" w:hAnsi="Times New Roman"/>
          <w:bCs/>
          <w:color w:val="000000"/>
          <w:sz w:val="28"/>
          <w:szCs w:val="28"/>
        </w:rPr>
        <w:t>(bão Yagi)</w:t>
      </w:r>
      <w:r>
        <w:rPr>
          <w:rStyle w:val="ThamchiuCcchu"/>
          <w:rFonts w:ascii="Times New Roman" w:hAnsi="Times New Roman"/>
          <w:spacing w:val="-4"/>
          <w:sz w:val="28"/>
          <w:szCs w:val="28"/>
        </w:rPr>
        <w:footnoteReference w:id="1"/>
      </w:r>
      <w:r>
        <w:rPr>
          <w:rFonts w:ascii="Times New Roman" w:hAnsi="Times New Roman"/>
          <w:spacing w:val="-4"/>
          <w:sz w:val="28"/>
          <w:szCs w:val="28"/>
        </w:rPr>
        <w:t xml:space="preserve"> và Công văn số 6579/VPCP-KTTH ngày 14/9/2024</w:t>
      </w:r>
      <w:r w:rsidRPr="00E9317D">
        <w:rPr>
          <w:rFonts w:ascii="Times New Roman" w:hAnsi="Times New Roman"/>
          <w:bCs/>
          <w:color w:val="000000"/>
          <w:spacing w:val="-4"/>
          <w:sz w:val="28"/>
          <w:szCs w:val="28"/>
          <w:shd w:val="clear" w:color="auto" w:fill="FFFFFF"/>
        </w:rPr>
        <w:t>, Bộ Lao động - Thương binh và Xã hội tổng hợp báo cáo</w:t>
      </w:r>
      <w:r>
        <w:rPr>
          <w:rFonts w:ascii="Times New Roman" w:hAnsi="Times New Roman"/>
          <w:bCs/>
          <w:color w:val="000000"/>
          <w:spacing w:val="-4"/>
          <w:sz w:val="28"/>
          <w:szCs w:val="28"/>
          <w:shd w:val="clear" w:color="auto" w:fill="FFFFFF"/>
        </w:rPr>
        <w:t xml:space="preserve"> </w:t>
      </w:r>
      <w:r w:rsidRPr="00E9317D">
        <w:rPr>
          <w:rFonts w:ascii="Times New Roman" w:hAnsi="Times New Roman"/>
          <w:bCs/>
          <w:color w:val="000000"/>
          <w:spacing w:val="-4"/>
          <w:sz w:val="28"/>
          <w:szCs w:val="28"/>
          <w:shd w:val="clear" w:color="auto" w:fill="FFFFFF"/>
        </w:rPr>
        <w:t>về tình hình thiệt hại và công tác khắc phục hậu quả do bão số 3 gây ra</w:t>
      </w:r>
      <w:r>
        <w:rPr>
          <w:rFonts w:ascii="Times New Roman" w:hAnsi="Times New Roman"/>
          <w:bCs/>
          <w:color w:val="000000"/>
          <w:spacing w:val="-4"/>
          <w:sz w:val="28"/>
          <w:szCs w:val="28"/>
          <w:shd w:val="clear" w:color="auto" w:fill="FFFFFF"/>
        </w:rPr>
        <w:t xml:space="preserve"> tính đến 17 giờ ngày 14</w:t>
      </w:r>
      <w:r w:rsidRPr="00E9317D">
        <w:rPr>
          <w:rFonts w:ascii="Times New Roman" w:hAnsi="Times New Roman"/>
          <w:bCs/>
          <w:color w:val="000000"/>
          <w:spacing w:val="-4"/>
          <w:sz w:val="28"/>
          <w:szCs w:val="28"/>
          <w:shd w:val="clear" w:color="auto" w:fill="FFFFFF"/>
        </w:rPr>
        <w:t>/9/2024 như sau:</w:t>
      </w:r>
    </w:p>
    <w:p w14:paraId="71C25E11" w14:textId="77777777" w:rsidR="0025485E" w:rsidRPr="00E9317D" w:rsidRDefault="0025485E" w:rsidP="0025485E">
      <w:pPr>
        <w:spacing w:before="60" w:after="60" w:line="240" w:lineRule="auto"/>
        <w:ind w:firstLine="709"/>
        <w:jc w:val="both"/>
        <w:rPr>
          <w:rFonts w:ascii="Times New Roman" w:hAnsi="Times New Roman"/>
          <w:b/>
          <w:color w:val="000000"/>
          <w:sz w:val="28"/>
          <w:szCs w:val="28"/>
        </w:rPr>
      </w:pPr>
      <w:r w:rsidRPr="00E9317D">
        <w:rPr>
          <w:rFonts w:ascii="Times New Roman" w:hAnsi="Times New Roman"/>
          <w:b/>
          <w:color w:val="000000"/>
          <w:sz w:val="28"/>
          <w:szCs w:val="28"/>
        </w:rPr>
        <w:t>I. TÌNH HÌNH THIỆT HẠI DO BÃO SỐ 3 GÂY RA</w:t>
      </w:r>
    </w:p>
    <w:p w14:paraId="489FAC75" w14:textId="77777777" w:rsidR="0025485E" w:rsidRPr="00716E88" w:rsidRDefault="0025485E" w:rsidP="0025485E">
      <w:pPr>
        <w:spacing w:before="60" w:after="60" w:line="240" w:lineRule="auto"/>
        <w:ind w:firstLine="709"/>
        <w:jc w:val="both"/>
        <w:rPr>
          <w:rFonts w:ascii="Times New Roman" w:hAnsi="Times New Roman"/>
          <w:i/>
          <w:sz w:val="28"/>
          <w:szCs w:val="28"/>
          <w:shd w:val="clear" w:color="auto" w:fill="FFFFFF"/>
        </w:rPr>
      </w:pPr>
      <w:r w:rsidRPr="00E9317D">
        <w:rPr>
          <w:rFonts w:ascii="Times New Roman" w:hAnsi="Times New Roman"/>
          <w:color w:val="000000" w:themeColor="text1"/>
          <w:sz w:val="28"/>
          <w:szCs w:val="28"/>
          <w:shd w:val="clear" w:color="auto" w:fill="FFFFFF"/>
        </w:rPr>
        <w:t xml:space="preserve">Do ảnh hưởng của hoàn lưu áp thấp nhiệt đới suy yếu từ bão số 3, từ ngày </w:t>
      </w:r>
      <w:r>
        <w:rPr>
          <w:rFonts w:ascii="Times New Roman" w:hAnsi="Times New Roman"/>
          <w:color w:val="000000" w:themeColor="text1"/>
          <w:sz w:val="28"/>
          <w:szCs w:val="28"/>
          <w:shd w:val="clear" w:color="auto" w:fill="FFFFFF"/>
        </w:rPr>
        <w:t>0</w:t>
      </w:r>
      <w:r w:rsidRPr="00E9317D">
        <w:rPr>
          <w:rFonts w:ascii="Times New Roman" w:hAnsi="Times New Roman"/>
          <w:color w:val="000000" w:themeColor="text1"/>
          <w:sz w:val="28"/>
          <w:szCs w:val="28"/>
          <w:shd w:val="clear" w:color="auto" w:fill="FFFFFF"/>
        </w:rPr>
        <w:t>8/9</w:t>
      </w:r>
      <w:r>
        <w:rPr>
          <w:rFonts w:ascii="Times New Roman" w:hAnsi="Times New Roman"/>
          <w:color w:val="000000" w:themeColor="text1"/>
          <w:sz w:val="28"/>
          <w:szCs w:val="28"/>
          <w:shd w:val="clear" w:color="auto" w:fill="FFFFFF"/>
        </w:rPr>
        <w:t>/2024</w:t>
      </w:r>
      <w:r w:rsidRPr="00E9317D">
        <w:rPr>
          <w:rFonts w:ascii="Times New Roman" w:hAnsi="Times New Roman"/>
          <w:color w:val="000000" w:themeColor="text1"/>
          <w:sz w:val="28"/>
          <w:szCs w:val="28"/>
          <w:shd w:val="clear" w:color="auto" w:fill="FFFFFF"/>
        </w:rPr>
        <w:t xml:space="preserve"> </w:t>
      </w:r>
      <w:r>
        <w:rPr>
          <w:rFonts w:ascii="Times New Roman" w:hAnsi="Times New Roman"/>
          <w:color w:val="000000" w:themeColor="text1"/>
          <w:sz w:val="28"/>
          <w:szCs w:val="28"/>
          <w:shd w:val="clear" w:color="auto" w:fill="FFFFFF"/>
        </w:rPr>
        <w:t>đến ngày 14</w:t>
      </w:r>
      <w:r w:rsidRPr="00E9317D">
        <w:rPr>
          <w:rFonts w:ascii="Times New Roman" w:hAnsi="Times New Roman"/>
          <w:color w:val="000000" w:themeColor="text1"/>
          <w:sz w:val="28"/>
          <w:szCs w:val="28"/>
          <w:shd w:val="clear" w:color="auto" w:fill="FFFFFF"/>
        </w:rPr>
        <w:t>/9/2024, mưa lũ</w:t>
      </w:r>
      <w:r>
        <w:rPr>
          <w:rFonts w:ascii="Times New Roman" w:hAnsi="Times New Roman"/>
          <w:color w:val="000000" w:themeColor="text1"/>
          <w:sz w:val="28"/>
          <w:szCs w:val="28"/>
          <w:shd w:val="clear" w:color="auto" w:fill="FFFFFF"/>
        </w:rPr>
        <w:t>, sạt lở đất</w:t>
      </w:r>
      <w:r w:rsidRPr="00E9317D">
        <w:rPr>
          <w:rFonts w:ascii="Times New Roman" w:hAnsi="Times New Roman"/>
          <w:color w:val="000000" w:themeColor="text1"/>
          <w:sz w:val="28"/>
          <w:szCs w:val="28"/>
          <w:shd w:val="clear" w:color="auto" w:fill="FFFFFF"/>
        </w:rPr>
        <w:t xml:space="preserve"> đã ảnh hưởng nghiêm trọng, gây ra thiệt hại hết sức nặng nề tại nhiều tỉnh, thành phố khu vực phía Bắc, từ đồng bằng đến miền núi. </w:t>
      </w:r>
      <w:r>
        <w:rPr>
          <w:rFonts w:ascii="Times New Roman" w:hAnsi="Times New Roman"/>
          <w:color w:val="000000" w:themeColor="text1"/>
          <w:sz w:val="28"/>
          <w:szCs w:val="28"/>
          <w:shd w:val="clear" w:color="auto" w:fill="FFFFFF"/>
        </w:rPr>
        <w:t>Mực nước của n</w:t>
      </w:r>
      <w:r w:rsidRPr="00E9317D">
        <w:rPr>
          <w:rFonts w:ascii="Times New Roman" w:hAnsi="Times New Roman"/>
          <w:color w:val="000000" w:themeColor="text1"/>
          <w:sz w:val="28"/>
          <w:szCs w:val="28"/>
          <w:shd w:val="clear" w:color="auto" w:fill="FFFFFF"/>
        </w:rPr>
        <w:t>hiều</w:t>
      </w:r>
      <w:r>
        <w:rPr>
          <w:rFonts w:ascii="Times New Roman" w:hAnsi="Times New Roman"/>
          <w:color w:val="000000" w:themeColor="text1"/>
          <w:sz w:val="28"/>
          <w:szCs w:val="28"/>
          <w:shd w:val="clear" w:color="auto" w:fill="FFFFFF"/>
        </w:rPr>
        <w:t xml:space="preserve"> </w:t>
      </w:r>
      <w:r w:rsidRPr="00E9317D">
        <w:rPr>
          <w:rFonts w:ascii="Times New Roman" w:hAnsi="Times New Roman"/>
          <w:color w:val="000000" w:themeColor="text1"/>
          <w:sz w:val="28"/>
          <w:szCs w:val="28"/>
          <w:shd w:val="clear" w:color="auto" w:fill="FFFFFF"/>
        </w:rPr>
        <w:t>sông suối trên địa bàn dâng cao gây ngập lụt nhà cửa v</w:t>
      </w:r>
      <w:r w:rsidRPr="00292A04">
        <w:rPr>
          <w:rFonts w:ascii="Times New Roman" w:hAnsi="Times New Roman"/>
          <w:color w:val="000000" w:themeColor="text1"/>
          <w:sz w:val="28"/>
          <w:szCs w:val="28"/>
          <w:shd w:val="clear" w:color="auto" w:fill="FFFFFF"/>
        </w:rPr>
        <w:t xml:space="preserve">à hoa màu, cơ sở hạ tầng các địa phương. </w:t>
      </w:r>
      <w:r w:rsidRPr="0025485E">
        <w:rPr>
          <w:rFonts w:ascii="Times New Roman" w:hAnsi="Times New Roman"/>
          <w:sz w:val="28"/>
          <w:szCs w:val="28"/>
          <w:shd w:val="clear" w:color="auto" w:fill="FFFFFF"/>
        </w:rPr>
        <w:t xml:space="preserve">Đặc biệt là 02 vụ sạt lở đất nghiêm trọng tại Làng Nủ, </w:t>
      </w:r>
      <w:r>
        <w:rPr>
          <w:rFonts w:ascii="Times New Roman" w:hAnsi="Times New Roman"/>
          <w:sz w:val="28"/>
          <w:szCs w:val="28"/>
          <w:shd w:val="clear" w:color="auto" w:fill="FFFFFF"/>
        </w:rPr>
        <w:t xml:space="preserve">xã Phúc Khánh, </w:t>
      </w:r>
      <w:r w:rsidRPr="0025485E">
        <w:rPr>
          <w:rFonts w:ascii="Times New Roman" w:hAnsi="Times New Roman"/>
          <w:sz w:val="28"/>
          <w:szCs w:val="28"/>
          <w:shd w:val="clear" w:color="auto" w:fill="FFFFFF"/>
        </w:rPr>
        <w:t xml:space="preserve">huyện Bảo Yên và huyện Bắc Hà, tỉnh Lào Cai đã khiến 55 người chết, 50 người mất tích và 20 người bị thương </w:t>
      </w:r>
      <w:r w:rsidRPr="00716E88">
        <w:rPr>
          <w:rFonts w:ascii="Times New Roman" w:hAnsi="Times New Roman"/>
          <w:i/>
          <w:sz w:val="28"/>
          <w:szCs w:val="28"/>
          <w:shd w:val="clear" w:color="auto" w:fill="FFFFFF"/>
        </w:rPr>
        <w:t>(Làng Nủ 48 người chết, 36 người mất tích, 17 người bị thương đang được điều trị tại bệnh viện; huyện Bắc Hà 07 người chết, 14 người mất tích, 03 người bị thương).</w:t>
      </w:r>
    </w:p>
    <w:p w14:paraId="30A7EF21" w14:textId="77777777" w:rsidR="0025485E" w:rsidRPr="00E9317D" w:rsidRDefault="0025485E" w:rsidP="0025485E">
      <w:pPr>
        <w:spacing w:before="60" w:after="60" w:line="240" w:lineRule="auto"/>
        <w:ind w:firstLine="709"/>
        <w:jc w:val="both"/>
        <w:rPr>
          <w:rFonts w:ascii="Times New Roman" w:hAnsi="Times New Roman"/>
          <w:sz w:val="28"/>
          <w:szCs w:val="28"/>
        </w:rPr>
      </w:pPr>
      <w:r w:rsidRPr="00E9317D">
        <w:rPr>
          <w:rFonts w:ascii="Times New Roman" w:hAnsi="Times New Roman"/>
          <w:bCs/>
          <w:color w:val="000000"/>
          <w:sz w:val="28"/>
          <w:szCs w:val="28"/>
        </w:rPr>
        <w:t>Theo số liệu báo cáo mới nhất từ Ban Chỉ đạo Quốc gia phòng, chống thiên tai và báo cáo của các địa phương, tình hình thiệt hại do hoàn lưu bão số 3 năm 2024 gây ra như sau:</w:t>
      </w:r>
    </w:p>
    <w:p w14:paraId="358D8AAC" w14:textId="77777777" w:rsidR="0025485E" w:rsidRPr="00A00629" w:rsidRDefault="0025485E" w:rsidP="0025485E">
      <w:pPr>
        <w:widowControl w:val="0"/>
        <w:spacing w:before="60" w:after="60" w:line="240" w:lineRule="auto"/>
        <w:ind w:firstLine="709"/>
        <w:jc w:val="both"/>
        <w:rPr>
          <w:rFonts w:ascii="Times New Roman" w:hAnsi="Times New Roman"/>
          <w:b/>
          <w:color w:val="000000" w:themeColor="text1"/>
          <w:sz w:val="28"/>
          <w:szCs w:val="28"/>
        </w:rPr>
      </w:pPr>
      <w:r w:rsidRPr="00E9317D">
        <w:rPr>
          <w:rFonts w:ascii="Times New Roman" w:hAnsi="Times New Roman"/>
          <w:b/>
          <w:color w:val="000000" w:themeColor="text1"/>
          <w:sz w:val="28"/>
          <w:szCs w:val="28"/>
        </w:rPr>
        <w:t>1. Về người</w:t>
      </w:r>
    </w:p>
    <w:p w14:paraId="120DBF7B" w14:textId="77777777" w:rsidR="0025485E" w:rsidRPr="00716E88" w:rsidRDefault="0025485E" w:rsidP="0025485E">
      <w:pPr>
        <w:widowControl w:val="0"/>
        <w:spacing w:before="60" w:after="60" w:line="240" w:lineRule="auto"/>
        <w:ind w:firstLine="709"/>
        <w:jc w:val="both"/>
        <w:rPr>
          <w:rFonts w:ascii="Times New Roman" w:hAnsi="Times New Roman"/>
          <w:i/>
          <w:sz w:val="28"/>
          <w:szCs w:val="28"/>
        </w:rPr>
      </w:pPr>
      <w:r w:rsidRPr="00E9317D">
        <w:rPr>
          <w:rFonts w:ascii="Times New Roman" w:hAnsi="Times New Roman"/>
          <w:color w:val="000000" w:themeColor="text1"/>
          <w:sz w:val="28"/>
          <w:szCs w:val="28"/>
        </w:rPr>
        <w:t xml:space="preserve">- </w:t>
      </w:r>
      <w:r w:rsidRPr="00716E88">
        <w:rPr>
          <w:rFonts w:ascii="Times New Roman" w:hAnsi="Times New Roman"/>
          <w:i/>
          <w:sz w:val="28"/>
          <w:szCs w:val="28"/>
        </w:rPr>
        <w:t>Số người chết, mất tích:</w:t>
      </w:r>
      <w:r w:rsidRPr="00716E88">
        <w:rPr>
          <w:rFonts w:ascii="Times New Roman" w:hAnsi="Times New Roman"/>
          <w:b/>
          <w:i/>
          <w:sz w:val="28"/>
          <w:szCs w:val="28"/>
        </w:rPr>
        <w:t xml:space="preserve"> </w:t>
      </w:r>
      <w:r>
        <w:rPr>
          <w:rFonts w:ascii="Times New Roman" w:hAnsi="Times New Roman"/>
          <w:i/>
          <w:sz w:val="28"/>
          <w:szCs w:val="28"/>
        </w:rPr>
        <w:t>353</w:t>
      </w:r>
      <w:r w:rsidRPr="00716E88">
        <w:rPr>
          <w:rFonts w:ascii="Times New Roman" w:hAnsi="Times New Roman"/>
          <w:i/>
          <w:sz w:val="28"/>
          <w:szCs w:val="28"/>
        </w:rPr>
        <w:t xml:space="preserve"> người (27</w:t>
      </w:r>
      <w:r>
        <w:rPr>
          <w:rFonts w:ascii="Times New Roman" w:hAnsi="Times New Roman"/>
          <w:i/>
          <w:sz w:val="28"/>
          <w:szCs w:val="28"/>
        </w:rPr>
        <w:t>7 người chết, 76</w:t>
      </w:r>
      <w:r w:rsidRPr="00716E88">
        <w:rPr>
          <w:rFonts w:ascii="Times New Roman" w:hAnsi="Times New Roman"/>
          <w:i/>
          <w:sz w:val="28"/>
          <w:szCs w:val="28"/>
        </w:rPr>
        <w:t xml:space="preserve"> người mất tích), trong đó:</w:t>
      </w:r>
    </w:p>
    <w:p w14:paraId="347780BD" w14:textId="77777777" w:rsidR="0025485E" w:rsidRPr="00E9317D" w:rsidRDefault="0025485E" w:rsidP="0025485E">
      <w:pPr>
        <w:widowControl w:val="0"/>
        <w:spacing w:before="60" w:after="60" w:line="240" w:lineRule="auto"/>
        <w:ind w:firstLine="709"/>
        <w:jc w:val="both"/>
        <w:rPr>
          <w:rFonts w:ascii="Times New Roman" w:hAnsi="Times New Roman"/>
          <w:color w:val="000000" w:themeColor="text1"/>
          <w:sz w:val="28"/>
          <w:szCs w:val="28"/>
        </w:rPr>
      </w:pPr>
      <w:r>
        <w:rPr>
          <w:rFonts w:ascii="Times New Roman" w:hAnsi="Times New Roman"/>
          <w:i/>
          <w:sz w:val="28"/>
          <w:szCs w:val="28"/>
        </w:rPr>
        <w:t>+ Lào Cai: 172 người (113 người chết, 59</w:t>
      </w:r>
      <w:r w:rsidRPr="00716E88">
        <w:rPr>
          <w:rFonts w:ascii="Times New Roman" w:hAnsi="Times New Roman"/>
          <w:i/>
          <w:sz w:val="28"/>
          <w:szCs w:val="28"/>
        </w:rPr>
        <w:t xml:space="preserve"> người mất tích), gồm: Bảo Yên 103,</w:t>
      </w:r>
      <w:r w:rsidRPr="00716E88">
        <w:rPr>
          <w:rFonts w:ascii="Times New Roman" w:hAnsi="Times New Roman"/>
          <w:sz w:val="28"/>
          <w:szCs w:val="28"/>
        </w:rPr>
        <w:t xml:space="preserve"> </w:t>
      </w:r>
      <w:r w:rsidRPr="00E9317D">
        <w:rPr>
          <w:rFonts w:ascii="Times New Roman" w:hAnsi="Times New Roman"/>
          <w:color w:val="000000" w:themeColor="text1"/>
          <w:sz w:val="28"/>
          <w:szCs w:val="28"/>
        </w:rPr>
        <w:t>Sa Pa 09, Bát Xát 17, Si Ma Cai 07, Bắc Hà 34, Văn Bàn 02.</w:t>
      </w:r>
    </w:p>
    <w:p w14:paraId="6792AF32" w14:textId="77777777" w:rsidR="0025485E" w:rsidRPr="00716E88" w:rsidRDefault="0025485E" w:rsidP="0025485E">
      <w:pPr>
        <w:widowControl w:val="0"/>
        <w:spacing w:before="60" w:after="60" w:line="240" w:lineRule="auto"/>
        <w:ind w:firstLine="709"/>
        <w:jc w:val="both"/>
        <w:rPr>
          <w:rFonts w:ascii="Times New Roman" w:hAnsi="Times New Roman"/>
          <w:i/>
          <w:sz w:val="28"/>
          <w:szCs w:val="28"/>
        </w:rPr>
      </w:pPr>
      <w:r w:rsidRPr="00E9317D">
        <w:rPr>
          <w:rFonts w:ascii="Times New Roman" w:hAnsi="Times New Roman"/>
          <w:color w:val="000000" w:themeColor="text1"/>
          <w:sz w:val="28"/>
          <w:szCs w:val="28"/>
        </w:rPr>
        <w:t xml:space="preserve">+ </w:t>
      </w:r>
      <w:r w:rsidRPr="00716E88">
        <w:rPr>
          <w:rFonts w:ascii="Times New Roman" w:hAnsi="Times New Roman"/>
          <w:i/>
          <w:sz w:val="28"/>
          <w:szCs w:val="28"/>
        </w:rPr>
        <w:t>Cao Bằng: 58 người (53 người chết, 05 người mất tích).</w:t>
      </w:r>
    </w:p>
    <w:p w14:paraId="0157F785" w14:textId="77777777" w:rsidR="0025485E" w:rsidRPr="00E9317D" w:rsidRDefault="0025485E" w:rsidP="0025485E">
      <w:pPr>
        <w:widowControl w:val="0"/>
        <w:spacing w:before="60" w:after="60" w:line="240" w:lineRule="auto"/>
        <w:ind w:firstLine="709"/>
        <w:jc w:val="both"/>
        <w:rPr>
          <w:rFonts w:ascii="Times New Roman" w:hAnsi="Times New Roman"/>
          <w:color w:val="000000" w:themeColor="text1"/>
          <w:sz w:val="28"/>
          <w:szCs w:val="28"/>
        </w:rPr>
      </w:pPr>
      <w:r w:rsidRPr="00716E88">
        <w:rPr>
          <w:rFonts w:ascii="Times New Roman" w:hAnsi="Times New Roman"/>
          <w:sz w:val="28"/>
          <w:szCs w:val="28"/>
        </w:rPr>
        <w:t xml:space="preserve">+ </w:t>
      </w:r>
      <w:r>
        <w:rPr>
          <w:rFonts w:ascii="Times New Roman" w:hAnsi="Times New Roman"/>
          <w:i/>
          <w:sz w:val="28"/>
          <w:szCs w:val="28"/>
        </w:rPr>
        <w:t>Yên Bái: 54 người (53 người chết, 01</w:t>
      </w:r>
      <w:r w:rsidRPr="00716E88">
        <w:rPr>
          <w:rFonts w:ascii="Times New Roman" w:hAnsi="Times New Roman"/>
          <w:i/>
          <w:sz w:val="28"/>
          <w:szCs w:val="28"/>
        </w:rPr>
        <w:t xml:space="preserve"> người mất tích</w:t>
      </w:r>
      <w:r>
        <w:rPr>
          <w:rFonts w:ascii="Times New Roman" w:hAnsi="Times New Roman"/>
          <w:color w:val="000000" w:themeColor="text1"/>
          <w:sz w:val="28"/>
          <w:szCs w:val="28"/>
        </w:rPr>
        <w:t>), gồm: thành phố Yên Bái 24, Lục Yên: 14, Văn Yên 10</w:t>
      </w:r>
      <w:r w:rsidRPr="00E9317D">
        <w:rPr>
          <w:rFonts w:ascii="Times New Roman" w:hAnsi="Times New Roman"/>
          <w:color w:val="000000" w:themeColor="text1"/>
          <w:sz w:val="28"/>
          <w:szCs w:val="28"/>
        </w:rPr>
        <w:t>, Văn Chấn 02, Trấn Yên 04.</w:t>
      </w:r>
    </w:p>
    <w:p w14:paraId="26BF6171" w14:textId="77777777" w:rsidR="0025485E" w:rsidRPr="00716E88" w:rsidRDefault="0025485E" w:rsidP="0025485E">
      <w:pPr>
        <w:widowControl w:val="0"/>
        <w:spacing w:before="60" w:after="60" w:line="240" w:lineRule="auto"/>
        <w:ind w:firstLine="709"/>
        <w:jc w:val="both"/>
        <w:rPr>
          <w:rFonts w:ascii="Times New Roman" w:hAnsi="Times New Roman"/>
          <w:i/>
          <w:sz w:val="28"/>
          <w:szCs w:val="28"/>
        </w:rPr>
      </w:pPr>
      <w:r>
        <w:rPr>
          <w:rFonts w:ascii="Times New Roman" w:hAnsi="Times New Roman"/>
          <w:color w:val="000000" w:themeColor="text1"/>
          <w:sz w:val="28"/>
          <w:szCs w:val="28"/>
        </w:rPr>
        <w:t xml:space="preserve">+ </w:t>
      </w:r>
      <w:r w:rsidRPr="00716E88">
        <w:rPr>
          <w:rFonts w:ascii="Times New Roman" w:hAnsi="Times New Roman"/>
          <w:i/>
          <w:sz w:val="28"/>
          <w:szCs w:val="28"/>
        </w:rPr>
        <w:t>Quảng Ninh: 25 người chết.</w:t>
      </w:r>
    </w:p>
    <w:p w14:paraId="1709E167" w14:textId="77777777" w:rsidR="0025485E" w:rsidRPr="00716E88"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sz w:val="28"/>
          <w:szCs w:val="28"/>
        </w:rPr>
        <w:t>+ Hải Phòng: 02 người chết do bão.</w:t>
      </w:r>
    </w:p>
    <w:p w14:paraId="7118F7FB" w14:textId="77777777" w:rsidR="0025485E" w:rsidRPr="00716E88"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sz w:val="28"/>
          <w:szCs w:val="28"/>
        </w:rPr>
        <w:t>+ Hải Dương: 01 người chết do bão.</w:t>
      </w:r>
    </w:p>
    <w:p w14:paraId="65EE4C48" w14:textId="77777777" w:rsidR="0025485E" w:rsidRPr="0025485E" w:rsidRDefault="0025485E" w:rsidP="0025485E">
      <w:pPr>
        <w:widowControl w:val="0"/>
        <w:spacing w:before="60" w:after="60" w:line="240" w:lineRule="auto"/>
        <w:ind w:firstLine="709"/>
        <w:jc w:val="both"/>
        <w:rPr>
          <w:rFonts w:ascii="Times New Roman" w:hAnsi="Times New Roman"/>
          <w:sz w:val="28"/>
          <w:szCs w:val="28"/>
        </w:rPr>
      </w:pPr>
      <w:r w:rsidRPr="00292A04">
        <w:rPr>
          <w:rFonts w:ascii="Times New Roman" w:hAnsi="Times New Roman"/>
          <w:sz w:val="28"/>
          <w:szCs w:val="28"/>
        </w:rPr>
        <w:t xml:space="preserve">+ </w:t>
      </w:r>
      <w:r w:rsidRPr="0025485E">
        <w:rPr>
          <w:rFonts w:ascii="Times New Roman" w:hAnsi="Times New Roman"/>
          <w:sz w:val="28"/>
          <w:szCs w:val="28"/>
        </w:rPr>
        <w:t>Hà Nội: 04 người chết do bão.</w:t>
      </w:r>
    </w:p>
    <w:p w14:paraId="01F16490" w14:textId="77777777" w:rsidR="0025485E" w:rsidRPr="00716E88"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sz w:val="28"/>
          <w:szCs w:val="28"/>
        </w:rPr>
        <w:t>+ Hòa Bình: 07 người chết do sạt lở đất.</w:t>
      </w:r>
    </w:p>
    <w:p w14:paraId="24ABAC33" w14:textId="77777777" w:rsidR="0025485E" w:rsidRPr="00716E88"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sz w:val="28"/>
          <w:szCs w:val="28"/>
        </w:rPr>
        <w:t>+ Lạng Sơn: 03 người chết do lũ cuốn, sạt lở đất.</w:t>
      </w:r>
    </w:p>
    <w:p w14:paraId="68F9E9BC" w14:textId="77777777" w:rsidR="0025485E" w:rsidRPr="00716E88"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sz w:val="28"/>
          <w:szCs w:val="28"/>
        </w:rPr>
        <w:t>+ Bắc Giang: 02 người chết do lũ cuốn.</w:t>
      </w:r>
    </w:p>
    <w:p w14:paraId="5688AD88" w14:textId="77777777" w:rsidR="0025485E" w:rsidRPr="00716E88"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sz w:val="28"/>
          <w:szCs w:val="28"/>
        </w:rPr>
        <w:t>+ Tuyên Quang: 05 người chết do lũ cuốn.</w:t>
      </w:r>
    </w:p>
    <w:p w14:paraId="54762B3F" w14:textId="77777777" w:rsidR="0025485E" w:rsidRPr="00716E88"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sz w:val="28"/>
          <w:szCs w:val="28"/>
        </w:rPr>
        <w:t>+ Hà Giang: 02 người (01 người chết; 01 người mất tích).</w:t>
      </w:r>
    </w:p>
    <w:p w14:paraId="5465FEDB" w14:textId="77777777" w:rsidR="0025485E" w:rsidRPr="00716E88"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sz w:val="28"/>
          <w:szCs w:val="28"/>
        </w:rPr>
        <w:t>+ Lai Châu: 01 người chết do sạt lở đất.</w:t>
      </w:r>
    </w:p>
    <w:p w14:paraId="67EEF1C5" w14:textId="77777777" w:rsidR="0025485E" w:rsidRPr="00716E88"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sz w:val="28"/>
          <w:szCs w:val="28"/>
        </w:rPr>
        <w:t>+ Vĩnh phúc: 02 người chết do lũ cuốn.</w:t>
      </w:r>
    </w:p>
    <w:p w14:paraId="54BE0714" w14:textId="77777777" w:rsidR="0025485E" w:rsidRPr="00716E88" w:rsidRDefault="0025485E" w:rsidP="0025485E">
      <w:pPr>
        <w:widowControl w:val="0"/>
        <w:spacing w:before="60" w:after="60" w:line="240" w:lineRule="auto"/>
        <w:ind w:firstLine="709"/>
        <w:jc w:val="both"/>
        <w:rPr>
          <w:rFonts w:ascii="Times New Roman" w:hAnsi="Times New Roman"/>
          <w:spacing w:val="-2"/>
          <w:sz w:val="28"/>
          <w:szCs w:val="28"/>
        </w:rPr>
      </w:pPr>
      <w:r w:rsidRPr="00716E88">
        <w:rPr>
          <w:rFonts w:ascii="Times New Roman" w:hAnsi="Times New Roman"/>
          <w:spacing w:val="-2"/>
          <w:sz w:val="28"/>
          <w:szCs w:val="28"/>
        </w:rPr>
        <w:t>+ Phú Thọ: 11 người (01 người chết do sạt lở đất; 01 người chết do lũ cuốn; 08 người mất tích tại sự cố sập cầu Phong Châu; 01 người mất tích do lũ cuốn).</w:t>
      </w:r>
    </w:p>
    <w:p w14:paraId="1922756A" w14:textId="77777777" w:rsidR="0025485E" w:rsidRPr="00716E88"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sz w:val="28"/>
          <w:szCs w:val="28"/>
        </w:rPr>
        <w:t>+ Sơn La: 01 người mất tích do lũ cuốn.</w:t>
      </w:r>
    </w:p>
    <w:p w14:paraId="59FF339B" w14:textId="77777777" w:rsidR="0025485E" w:rsidRPr="0025485E" w:rsidRDefault="0025485E" w:rsidP="0025485E">
      <w:pPr>
        <w:widowControl w:val="0"/>
        <w:spacing w:before="60" w:after="60" w:line="240" w:lineRule="auto"/>
        <w:ind w:firstLine="709"/>
        <w:jc w:val="both"/>
        <w:rPr>
          <w:rFonts w:ascii="Times New Roman" w:hAnsi="Times New Roman"/>
          <w:sz w:val="28"/>
          <w:szCs w:val="28"/>
        </w:rPr>
      </w:pPr>
      <w:r w:rsidRPr="00292A04">
        <w:rPr>
          <w:rFonts w:ascii="Times New Roman" w:hAnsi="Times New Roman"/>
          <w:sz w:val="28"/>
          <w:szCs w:val="28"/>
        </w:rPr>
        <w:t xml:space="preserve">+ </w:t>
      </w:r>
      <w:r w:rsidRPr="0025485E">
        <w:rPr>
          <w:rFonts w:ascii="Times New Roman" w:hAnsi="Times New Roman"/>
          <w:sz w:val="28"/>
          <w:szCs w:val="28"/>
        </w:rPr>
        <w:t>Thái Nguyên: 04 người chết do lũ.</w:t>
      </w:r>
    </w:p>
    <w:p w14:paraId="2E6BA1D1" w14:textId="77777777" w:rsidR="0025485E" w:rsidRPr="0025485E" w:rsidRDefault="0025485E" w:rsidP="0025485E">
      <w:pPr>
        <w:widowControl w:val="0"/>
        <w:spacing w:before="60" w:after="60" w:line="240" w:lineRule="auto"/>
        <w:ind w:firstLine="709"/>
        <w:jc w:val="both"/>
        <w:rPr>
          <w:rFonts w:ascii="Times New Roman" w:hAnsi="Times New Roman"/>
          <w:sz w:val="28"/>
          <w:szCs w:val="28"/>
        </w:rPr>
      </w:pPr>
      <w:r w:rsidRPr="0025485E">
        <w:rPr>
          <w:rFonts w:ascii="Times New Roman" w:hAnsi="Times New Roman"/>
          <w:sz w:val="28"/>
          <w:szCs w:val="28"/>
        </w:rPr>
        <w:t>+ Thanh Hóa: 01 người chết do lũ</w:t>
      </w:r>
      <w:r>
        <w:rPr>
          <w:rFonts w:ascii="Times New Roman" w:hAnsi="Times New Roman"/>
          <w:sz w:val="28"/>
          <w:szCs w:val="28"/>
        </w:rPr>
        <w:t>.</w:t>
      </w:r>
    </w:p>
    <w:p w14:paraId="722BA6F7" w14:textId="77777777" w:rsidR="0025485E" w:rsidRPr="0025485E"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sz w:val="28"/>
          <w:szCs w:val="28"/>
        </w:rPr>
        <w:t>+ Báo chí đưa tin tìm thấy 115 người chạy lên núi</w:t>
      </w:r>
      <w:r w:rsidRPr="00292A04">
        <w:rPr>
          <w:rFonts w:ascii="Times New Roman" w:hAnsi="Times New Roman"/>
          <w:sz w:val="28"/>
          <w:szCs w:val="28"/>
        </w:rPr>
        <w:t xml:space="preserve"> lánh nạn tại thôn Kho Vàng, xã Cốc Lầu, huyện Bắc Hà, tỉnh Lào Cai - không phải vị trí sạt lở đất, lũ quét tại thôn Làng Nủ, xã Phúc Khánh, huyện Bảo Yên và </w:t>
      </w:r>
      <w:r w:rsidRPr="0025485E">
        <w:rPr>
          <w:rFonts w:ascii="Times New Roman" w:hAnsi="Times New Roman"/>
          <w:sz w:val="28"/>
          <w:szCs w:val="28"/>
        </w:rPr>
        <w:t>tìm thấy 05 thi thể nạn nhân tại các điểm sạt lở Lũng Lỳ và 03 thi thể tại Khuổi Ngọa, xã Ca Thành, huyện Nguyên Bình, tỉnh Cao Bằng.</w:t>
      </w:r>
    </w:p>
    <w:p w14:paraId="0FB13BFB" w14:textId="77777777" w:rsidR="0025485E" w:rsidRPr="00292A04" w:rsidRDefault="0025485E" w:rsidP="0025485E">
      <w:pPr>
        <w:widowControl w:val="0"/>
        <w:spacing w:before="60" w:after="60" w:line="240" w:lineRule="auto"/>
        <w:ind w:firstLine="709"/>
        <w:jc w:val="both"/>
        <w:rPr>
          <w:rFonts w:ascii="Times New Roman" w:hAnsi="Times New Roman"/>
          <w:spacing w:val="3"/>
          <w:sz w:val="28"/>
          <w:szCs w:val="28"/>
          <w:shd w:val="clear" w:color="auto" w:fill="FFFFFF"/>
        </w:rPr>
      </w:pPr>
      <w:r w:rsidRPr="00292A04">
        <w:rPr>
          <w:rFonts w:ascii="Times New Roman" w:hAnsi="Times New Roman"/>
          <w:sz w:val="28"/>
          <w:szCs w:val="28"/>
        </w:rPr>
        <w:t xml:space="preserve">- </w:t>
      </w:r>
      <w:r w:rsidRPr="0025485E">
        <w:rPr>
          <w:rFonts w:ascii="Times New Roman" w:hAnsi="Times New Roman"/>
          <w:sz w:val="28"/>
          <w:szCs w:val="28"/>
        </w:rPr>
        <w:t xml:space="preserve">Có </w:t>
      </w:r>
      <w:r w:rsidRPr="0025485E">
        <w:rPr>
          <w:rFonts w:ascii="Times New Roman" w:hAnsi="Times New Roman"/>
          <w:spacing w:val="3"/>
          <w:sz w:val="28"/>
          <w:szCs w:val="28"/>
          <w:shd w:val="clear" w:color="auto" w:fill="FFFFFF"/>
        </w:rPr>
        <w:t>1.910 người bị thương</w:t>
      </w:r>
      <w:r w:rsidRPr="00292A04">
        <w:rPr>
          <w:rFonts w:ascii="Times New Roman" w:hAnsi="Times New Roman"/>
          <w:spacing w:val="3"/>
          <w:sz w:val="28"/>
          <w:szCs w:val="28"/>
          <w:shd w:val="clear" w:color="auto" w:fill="FFFFFF"/>
        </w:rPr>
        <w:t xml:space="preserve">, trong đó: </w:t>
      </w:r>
      <w:r w:rsidRPr="0025485E">
        <w:rPr>
          <w:rFonts w:ascii="Times New Roman" w:hAnsi="Times New Roman"/>
          <w:spacing w:val="3"/>
          <w:sz w:val="28"/>
          <w:szCs w:val="28"/>
          <w:shd w:val="clear" w:color="auto" w:fill="FFFFFF"/>
        </w:rPr>
        <w:t>Quảng Ninh 1.609 người, Hải Phòng 49 người,</w:t>
      </w:r>
      <w:r w:rsidRPr="00292A04">
        <w:rPr>
          <w:rFonts w:ascii="Times New Roman" w:hAnsi="Times New Roman"/>
          <w:spacing w:val="3"/>
          <w:sz w:val="28"/>
          <w:szCs w:val="28"/>
          <w:shd w:val="clear" w:color="auto" w:fill="FFFFFF"/>
        </w:rPr>
        <w:t xml:space="preserve"> Hải Dương 05 người, </w:t>
      </w:r>
      <w:r w:rsidRPr="0025485E">
        <w:rPr>
          <w:rFonts w:ascii="Times New Roman" w:hAnsi="Times New Roman"/>
          <w:spacing w:val="3"/>
          <w:sz w:val="28"/>
          <w:szCs w:val="28"/>
          <w:shd w:val="clear" w:color="auto" w:fill="FFFFFF"/>
        </w:rPr>
        <w:t>Hà Nội 23 người</w:t>
      </w:r>
      <w:r w:rsidRPr="00292A04">
        <w:rPr>
          <w:rFonts w:ascii="Times New Roman" w:hAnsi="Times New Roman"/>
          <w:spacing w:val="3"/>
          <w:sz w:val="28"/>
          <w:szCs w:val="28"/>
          <w:shd w:val="clear" w:color="auto" w:fill="FFFFFF"/>
        </w:rPr>
        <w:t xml:space="preserve">, </w:t>
      </w:r>
      <w:r w:rsidRPr="0025485E">
        <w:rPr>
          <w:rFonts w:ascii="Times New Roman" w:hAnsi="Times New Roman"/>
          <w:spacing w:val="3"/>
          <w:sz w:val="28"/>
          <w:szCs w:val="28"/>
          <w:shd w:val="clear" w:color="auto" w:fill="FFFFFF"/>
        </w:rPr>
        <w:t>Bắc Giang 12 người</w:t>
      </w:r>
      <w:r w:rsidRPr="00292A04">
        <w:rPr>
          <w:rFonts w:ascii="Times New Roman" w:hAnsi="Times New Roman"/>
          <w:spacing w:val="3"/>
          <w:sz w:val="28"/>
          <w:szCs w:val="28"/>
          <w:shd w:val="clear" w:color="auto" w:fill="FFFFFF"/>
        </w:rPr>
        <w:t xml:space="preserve">, Bắc Ninh 52 người, Lạng Sơn 10 người, </w:t>
      </w:r>
      <w:r w:rsidRPr="0025485E">
        <w:rPr>
          <w:rFonts w:ascii="Times New Roman" w:hAnsi="Times New Roman"/>
          <w:spacing w:val="3"/>
          <w:sz w:val="28"/>
          <w:szCs w:val="28"/>
          <w:shd w:val="clear" w:color="auto" w:fill="FFFFFF"/>
        </w:rPr>
        <w:t>Lào Cai 84 người, Yên Bái 31</w:t>
      </w:r>
      <w:r w:rsidRPr="00292A04">
        <w:rPr>
          <w:rFonts w:ascii="Times New Roman" w:hAnsi="Times New Roman"/>
          <w:spacing w:val="3"/>
          <w:sz w:val="28"/>
          <w:szCs w:val="28"/>
          <w:shd w:val="clear" w:color="auto" w:fill="FFFFFF"/>
        </w:rPr>
        <w:t xml:space="preserve"> người, </w:t>
      </w:r>
      <w:r w:rsidRPr="0025485E">
        <w:rPr>
          <w:rFonts w:ascii="Times New Roman" w:hAnsi="Times New Roman"/>
          <w:spacing w:val="3"/>
          <w:sz w:val="28"/>
          <w:szCs w:val="28"/>
          <w:shd w:val="clear" w:color="auto" w:fill="FFFFFF"/>
        </w:rPr>
        <w:t>Cao Bằng 17 người, Phú Thọ 07</w:t>
      </w:r>
      <w:r w:rsidRPr="00292A04">
        <w:rPr>
          <w:rFonts w:ascii="Times New Roman" w:hAnsi="Times New Roman"/>
          <w:spacing w:val="3"/>
          <w:sz w:val="28"/>
          <w:szCs w:val="28"/>
          <w:shd w:val="clear" w:color="auto" w:fill="FFFFFF"/>
        </w:rPr>
        <w:t xml:space="preserve"> </w:t>
      </w:r>
      <w:r w:rsidRPr="0025485E">
        <w:rPr>
          <w:rFonts w:ascii="Times New Roman" w:hAnsi="Times New Roman"/>
          <w:spacing w:val="3"/>
          <w:sz w:val="28"/>
          <w:szCs w:val="28"/>
          <w:shd w:val="clear" w:color="auto" w:fill="FFFFFF"/>
        </w:rPr>
        <w:t>người, Hoà Bình 03 người</w:t>
      </w:r>
      <w:r w:rsidRPr="00292A04">
        <w:rPr>
          <w:rFonts w:ascii="Times New Roman" w:hAnsi="Times New Roman"/>
          <w:spacing w:val="3"/>
          <w:sz w:val="28"/>
          <w:szCs w:val="28"/>
          <w:shd w:val="clear" w:color="auto" w:fill="FFFFFF"/>
        </w:rPr>
        <w:t xml:space="preserve">, Thanh Hoá 02 người, </w:t>
      </w:r>
      <w:r w:rsidRPr="0025485E">
        <w:rPr>
          <w:rFonts w:ascii="Times New Roman" w:hAnsi="Times New Roman"/>
          <w:spacing w:val="3"/>
          <w:sz w:val="28"/>
          <w:szCs w:val="28"/>
          <w:shd w:val="clear" w:color="auto" w:fill="FFFFFF"/>
        </w:rPr>
        <w:t>Bắc Kạn 03 người</w:t>
      </w:r>
      <w:r w:rsidRPr="00292A04">
        <w:rPr>
          <w:rFonts w:ascii="Times New Roman" w:hAnsi="Times New Roman"/>
          <w:spacing w:val="3"/>
          <w:sz w:val="28"/>
          <w:szCs w:val="28"/>
          <w:shd w:val="clear" w:color="auto" w:fill="FFFFFF"/>
        </w:rPr>
        <w:t xml:space="preserve">, </w:t>
      </w:r>
      <w:r w:rsidRPr="0025485E">
        <w:rPr>
          <w:rFonts w:ascii="Times New Roman" w:hAnsi="Times New Roman"/>
          <w:spacing w:val="3"/>
          <w:sz w:val="28"/>
          <w:szCs w:val="28"/>
          <w:shd w:val="clear" w:color="auto" w:fill="FFFFFF"/>
        </w:rPr>
        <w:t>Vĩnh Phúc 02 người</w:t>
      </w:r>
      <w:r w:rsidRPr="00292A04">
        <w:rPr>
          <w:rFonts w:ascii="Times New Roman" w:hAnsi="Times New Roman"/>
          <w:spacing w:val="3"/>
          <w:sz w:val="28"/>
          <w:szCs w:val="28"/>
          <w:shd w:val="clear" w:color="auto" w:fill="FFFFFF"/>
        </w:rPr>
        <w:t>, Hà Giang 01 người.</w:t>
      </w:r>
    </w:p>
    <w:p w14:paraId="1D56D58A" w14:textId="77777777" w:rsidR="0025485E" w:rsidRPr="00716E88" w:rsidRDefault="0025485E" w:rsidP="0025485E">
      <w:pPr>
        <w:widowControl w:val="0"/>
        <w:spacing w:before="60" w:after="60" w:line="240" w:lineRule="auto"/>
        <w:ind w:firstLine="709"/>
        <w:jc w:val="both"/>
        <w:rPr>
          <w:rFonts w:ascii="Times New Roman" w:hAnsi="Times New Roman"/>
          <w:sz w:val="28"/>
          <w:szCs w:val="28"/>
        </w:rPr>
      </w:pPr>
      <w:r w:rsidRPr="00716E88">
        <w:rPr>
          <w:rFonts w:ascii="Times New Roman" w:hAnsi="Times New Roman"/>
          <w:b/>
          <w:spacing w:val="3"/>
          <w:sz w:val="28"/>
          <w:szCs w:val="28"/>
          <w:shd w:val="clear" w:color="auto" w:fill="FFFFFF"/>
        </w:rPr>
        <w:t>2. Về nhà ở</w:t>
      </w:r>
    </w:p>
    <w:p w14:paraId="274AE24E" w14:textId="77777777" w:rsidR="0025485E" w:rsidRPr="00292A04" w:rsidRDefault="0025485E" w:rsidP="0025485E">
      <w:pPr>
        <w:widowControl w:val="0"/>
        <w:spacing w:before="60" w:after="60" w:line="240" w:lineRule="auto"/>
        <w:ind w:firstLine="709"/>
        <w:jc w:val="both"/>
        <w:rPr>
          <w:rFonts w:ascii="Times New Roman" w:hAnsi="Times New Roman"/>
          <w:spacing w:val="3"/>
          <w:sz w:val="28"/>
          <w:szCs w:val="28"/>
          <w:shd w:val="clear" w:color="auto" w:fill="FFFFFF"/>
        </w:rPr>
      </w:pPr>
      <w:r w:rsidRPr="00292A04">
        <w:rPr>
          <w:rFonts w:ascii="Times New Roman" w:hAnsi="Times New Roman"/>
          <w:sz w:val="28"/>
          <w:szCs w:val="28"/>
        </w:rPr>
        <w:t xml:space="preserve">- </w:t>
      </w:r>
      <w:r w:rsidRPr="0025485E">
        <w:rPr>
          <w:rFonts w:ascii="Times New Roman" w:hAnsi="Times New Roman"/>
          <w:spacing w:val="3"/>
          <w:sz w:val="28"/>
          <w:szCs w:val="28"/>
          <w:shd w:val="clear" w:color="auto" w:fill="FFFFFF"/>
        </w:rPr>
        <w:t>Nhà bị hư hỏng: 168.253 nhà</w:t>
      </w:r>
      <w:r w:rsidRPr="00292A04">
        <w:rPr>
          <w:rFonts w:ascii="Times New Roman" w:hAnsi="Times New Roman"/>
          <w:spacing w:val="3"/>
          <w:sz w:val="28"/>
          <w:szCs w:val="28"/>
          <w:shd w:val="clear" w:color="auto" w:fill="FFFFFF"/>
        </w:rPr>
        <w:t xml:space="preserve">, trong đó: </w:t>
      </w:r>
      <w:r w:rsidRPr="0025485E">
        <w:rPr>
          <w:rFonts w:ascii="Times New Roman" w:hAnsi="Times New Roman"/>
          <w:spacing w:val="3"/>
          <w:sz w:val="28"/>
          <w:szCs w:val="28"/>
          <w:shd w:val="clear" w:color="auto" w:fill="FFFFFF"/>
        </w:rPr>
        <w:t>Hà Nội 335 nhà</w:t>
      </w:r>
      <w:r w:rsidRPr="00292A04">
        <w:rPr>
          <w:rFonts w:ascii="Times New Roman" w:hAnsi="Times New Roman"/>
          <w:spacing w:val="3"/>
          <w:sz w:val="28"/>
          <w:szCs w:val="28"/>
          <w:shd w:val="clear" w:color="auto" w:fill="FFFFFF"/>
        </w:rPr>
        <w:t xml:space="preserve">, </w:t>
      </w:r>
      <w:r w:rsidRPr="0025485E">
        <w:rPr>
          <w:rFonts w:ascii="Times New Roman" w:hAnsi="Times New Roman"/>
          <w:spacing w:val="3"/>
          <w:sz w:val="28"/>
          <w:szCs w:val="28"/>
          <w:shd w:val="clear" w:color="auto" w:fill="FFFFFF"/>
        </w:rPr>
        <w:t>Quảng Ninh 102.467 nhà, Hải Phòng 40.065 nhà, Lào Cai 5.055 nhà,</w:t>
      </w:r>
      <w:r w:rsidRPr="00292A04">
        <w:rPr>
          <w:rFonts w:ascii="Times New Roman" w:hAnsi="Times New Roman"/>
          <w:spacing w:val="3"/>
          <w:sz w:val="28"/>
          <w:szCs w:val="28"/>
          <w:shd w:val="clear" w:color="auto" w:fill="FFFFFF"/>
        </w:rPr>
        <w:t xml:space="preserve"> Bắc Ninh 3.472 nhà, </w:t>
      </w:r>
      <w:r w:rsidRPr="0025485E">
        <w:rPr>
          <w:rFonts w:ascii="Times New Roman" w:hAnsi="Times New Roman"/>
          <w:spacing w:val="3"/>
          <w:sz w:val="28"/>
          <w:szCs w:val="28"/>
          <w:shd w:val="clear" w:color="auto" w:fill="FFFFFF"/>
        </w:rPr>
        <w:t>Lạng Sơn 3.568 nhà</w:t>
      </w:r>
      <w:r w:rsidRPr="00292A04">
        <w:rPr>
          <w:rFonts w:ascii="Times New Roman" w:hAnsi="Times New Roman"/>
          <w:spacing w:val="3"/>
          <w:sz w:val="28"/>
          <w:szCs w:val="28"/>
          <w:shd w:val="clear" w:color="auto" w:fill="FFFFFF"/>
        </w:rPr>
        <w:t xml:space="preserve">, </w:t>
      </w:r>
      <w:r w:rsidRPr="0025485E">
        <w:rPr>
          <w:rFonts w:ascii="Times New Roman" w:hAnsi="Times New Roman"/>
          <w:spacing w:val="3"/>
          <w:sz w:val="28"/>
          <w:szCs w:val="28"/>
          <w:shd w:val="clear" w:color="auto" w:fill="FFFFFF"/>
        </w:rPr>
        <w:t>Bắc Giang 3.872 nhà</w:t>
      </w:r>
      <w:r w:rsidRPr="00292A04">
        <w:rPr>
          <w:rFonts w:ascii="Times New Roman" w:hAnsi="Times New Roman"/>
          <w:spacing w:val="3"/>
          <w:sz w:val="28"/>
          <w:szCs w:val="28"/>
          <w:shd w:val="clear" w:color="auto" w:fill="FFFFFF"/>
        </w:rPr>
        <w:t xml:space="preserve">, </w:t>
      </w:r>
      <w:r w:rsidRPr="0025485E">
        <w:rPr>
          <w:rFonts w:ascii="Times New Roman" w:hAnsi="Times New Roman"/>
          <w:spacing w:val="3"/>
          <w:sz w:val="28"/>
          <w:szCs w:val="28"/>
          <w:shd w:val="clear" w:color="auto" w:fill="FFFFFF"/>
        </w:rPr>
        <w:t>Yên Bái 1.910 nhà</w:t>
      </w:r>
      <w:r w:rsidRPr="00292A04">
        <w:rPr>
          <w:rFonts w:ascii="Times New Roman" w:hAnsi="Times New Roman"/>
          <w:spacing w:val="3"/>
          <w:sz w:val="28"/>
          <w:szCs w:val="28"/>
          <w:shd w:val="clear" w:color="auto" w:fill="FFFFFF"/>
        </w:rPr>
        <w:t>...; nhiều cửa hàng, trụ sở, trường học bị tốc mái, hư hỏng; rất nhiều biển hiệu quảng cáo, cột viễn thông, trạm phát sóng di động bị gẫy đổ; cây xanh đô thị bị thiệt hại.</w:t>
      </w:r>
    </w:p>
    <w:p w14:paraId="7ED895A3" w14:textId="77777777" w:rsidR="0025485E" w:rsidRPr="00292A04" w:rsidRDefault="0025485E" w:rsidP="0025485E">
      <w:pPr>
        <w:widowControl w:val="0"/>
        <w:spacing w:before="60" w:after="60" w:line="240" w:lineRule="auto"/>
        <w:ind w:firstLine="709"/>
        <w:jc w:val="both"/>
        <w:rPr>
          <w:rFonts w:ascii="Times New Roman" w:hAnsi="Times New Roman"/>
          <w:spacing w:val="3"/>
          <w:sz w:val="28"/>
          <w:szCs w:val="28"/>
          <w:shd w:val="clear" w:color="auto" w:fill="FFFFFF"/>
        </w:rPr>
      </w:pPr>
      <w:r w:rsidRPr="00292A04">
        <w:rPr>
          <w:rFonts w:ascii="Times New Roman" w:hAnsi="Times New Roman"/>
          <w:spacing w:val="3"/>
          <w:sz w:val="28"/>
          <w:szCs w:val="28"/>
          <w:shd w:val="clear" w:color="auto" w:fill="FFFFFF"/>
        </w:rPr>
        <w:t xml:space="preserve">- </w:t>
      </w:r>
      <w:r w:rsidRPr="0025485E">
        <w:rPr>
          <w:rFonts w:ascii="Times New Roman" w:hAnsi="Times New Roman"/>
          <w:spacing w:val="3"/>
          <w:sz w:val="28"/>
          <w:szCs w:val="28"/>
          <w:shd w:val="clear" w:color="auto" w:fill="FFFFFF"/>
        </w:rPr>
        <w:t>Nhà bị ngập: 73.248 nhà,</w:t>
      </w:r>
      <w:r w:rsidRPr="00292A04">
        <w:rPr>
          <w:rFonts w:ascii="Times New Roman" w:hAnsi="Times New Roman"/>
          <w:spacing w:val="3"/>
          <w:sz w:val="28"/>
          <w:szCs w:val="28"/>
          <w:shd w:val="clear" w:color="auto" w:fill="FFFFFF"/>
        </w:rPr>
        <w:t xml:space="preserve"> trong đó: Hà Giang 664 nhà, </w:t>
      </w:r>
      <w:r w:rsidRPr="0025485E">
        <w:rPr>
          <w:rFonts w:ascii="Times New Roman" w:hAnsi="Times New Roman"/>
          <w:spacing w:val="3"/>
          <w:sz w:val="28"/>
          <w:szCs w:val="28"/>
          <w:shd w:val="clear" w:color="auto" w:fill="FFFFFF"/>
        </w:rPr>
        <w:t>Lào Cai 6.581 nhà</w:t>
      </w:r>
      <w:r w:rsidRPr="00292A04">
        <w:rPr>
          <w:rFonts w:ascii="Times New Roman" w:hAnsi="Times New Roman"/>
          <w:spacing w:val="3"/>
          <w:sz w:val="28"/>
          <w:szCs w:val="28"/>
          <w:shd w:val="clear" w:color="auto" w:fill="FFFFFF"/>
        </w:rPr>
        <w:t xml:space="preserve">, Yên Bái 21.451 nhà, Sơn La 296 nhà, </w:t>
      </w:r>
      <w:r w:rsidRPr="0025485E">
        <w:rPr>
          <w:rFonts w:ascii="Times New Roman" w:hAnsi="Times New Roman"/>
          <w:spacing w:val="3"/>
          <w:sz w:val="28"/>
          <w:szCs w:val="28"/>
          <w:shd w:val="clear" w:color="auto" w:fill="FFFFFF"/>
        </w:rPr>
        <w:t>Tuyên Quang 19.122 nhà</w:t>
      </w:r>
      <w:r w:rsidRPr="00292A04">
        <w:rPr>
          <w:rFonts w:ascii="Times New Roman" w:hAnsi="Times New Roman"/>
          <w:spacing w:val="3"/>
          <w:sz w:val="28"/>
          <w:szCs w:val="28"/>
          <w:shd w:val="clear" w:color="auto" w:fill="FFFFFF"/>
        </w:rPr>
        <w:t xml:space="preserve">, Lạng Sơn 6.945 nhà, Thái Nguyên 5.000 nhà, Bắc Kạn 217 nhà, Quảng Ninh 06 nhà, Hà Nội 6.521 nhà, </w:t>
      </w:r>
      <w:r w:rsidRPr="0025485E">
        <w:rPr>
          <w:rFonts w:ascii="Times New Roman" w:hAnsi="Times New Roman"/>
          <w:spacing w:val="3"/>
          <w:sz w:val="28"/>
          <w:szCs w:val="28"/>
          <w:shd w:val="clear" w:color="auto" w:fill="FFFFFF"/>
        </w:rPr>
        <w:t>Nam Định 2.114 nhà</w:t>
      </w:r>
      <w:r w:rsidRPr="00292A04">
        <w:rPr>
          <w:rFonts w:ascii="Times New Roman" w:hAnsi="Times New Roman"/>
          <w:spacing w:val="3"/>
          <w:sz w:val="28"/>
          <w:szCs w:val="28"/>
          <w:shd w:val="clear" w:color="auto" w:fill="FFFFFF"/>
        </w:rPr>
        <w:t>, Ninh Bình 3.674 nhà, Thanh Hoá 205 nhà.</w:t>
      </w:r>
    </w:p>
    <w:p w14:paraId="55F17D1C" w14:textId="77777777" w:rsidR="0025485E" w:rsidRPr="00716E88" w:rsidRDefault="0025485E" w:rsidP="0025485E">
      <w:pPr>
        <w:widowControl w:val="0"/>
        <w:spacing w:before="60" w:after="60" w:line="240" w:lineRule="auto"/>
        <w:ind w:firstLine="709"/>
        <w:jc w:val="both"/>
        <w:rPr>
          <w:rFonts w:ascii="Times New Roman" w:hAnsi="Times New Roman"/>
          <w:b/>
          <w:sz w:val="28"/>
          <w:szCs w:val="28"/>
        </w:rPr>
      </w:pPr>
      <w:r w:rsidRPr="00716E88">
        <w:rPr>
          <w:rFonts w:ascii="Times New Roman" w:hAnsi="Times New Roman"/>
          <w:b/>
          <w:sz w:val="28"/>
          <w:szCs w:val="28"/>
        </w:rPr>
        <w:t>3. Về nông nghiệp</w:t>
      </w:r>
    </w:p>
    <w:p w14:paraId="2C596E6B" w14:textId="77777777" w:rsidR="0025485E" w:rsidRPr="00292A04" w:rsidRDefault="0025485E" w:rsidP="0025485E">
      <w:pPr>
        <w:widowControl w:val="0"/>
        <w:spacing w:before="60" w:after="60" w:line="240" w:lineRule="auto"/>
        <w:ind w:firstLine="709"/>
        <w:jc w:val="both"/>
        <w:rPr>
          <w:rFonts w:ascii="Times New Roman" w:eastAsia="@Yu Mincho" w:hAnsi="Times New Roman"/>
          <w:bCs/>
          <w:iCs/>
          <w:sz w:val="28"/>
          <w:szCs w:val="28"/>
        </w:rPr>
      </w:pPr>
      <w:r w:rsidRPr="00292A04">
        <w:rPr>
          <w:rFonts w:ascii="Times New Roman" w:eastAsia="@Yu Mincho" w:hAnsi="Times New Roman"/>
          <w:bCs/>
          <w:iCs/>
          <w:sz w:val="28"/>
          <w:szCs w:val="28"/>
        </w:rPr>
        <w:t xml:space="preserve">- </w:t>
      </w:r>
      <w:r w:rsidRPr="0025485E">
        <w:rPr>
          <w:rFonts w:ascii="Times New Roman" w:eastAsia="@Yu Mincho" w:hAnsi="Times New Roman"/>
          <w:iCs/>
          <w:sz w:val="28"/>
          <w:szCs w:val="28"/>
        </w:rPr>
        <w:t>183.394</w:t>
      </w:r>
      <w:r w:rsidRPr="0025485E">
        <w:rPr>
          <w:rFonts w:ascii="Times New Roman" w:eastAsia="@Yu Mincho" w:hAnsi="Times New Roman"/>
          <w:bCs/>
          <w:iCs/>
          <w:sz w:val="28"/>
          <w:szCs w:val="28"/>
        </w:rPr>
        <w:t xml:space="preserve"> ha lúa bị ngập úng, thiệt hại</w:t>
      </w:r>
      <w:r w:rsidRPr="00292A04">
        <w:rPr>
          <w:rFonts w:ascii="Times New Roman" w:eastAsia="@Yu Mincho" w:hAnsi="Times New Roman"/>
          <w:bCs/>
          <w:iCs/>
          <w:sz w:val="28"/>
          <w:szCs w:val="28"/>
        </w:rPr>
        <w:t xml:space="preserve"> (tập trung tại Hải Phòng 23.873ha; Thái Bình 11.000 ha; Nam Định 18.102ha, Bắc Giang 18.779ha; Hà Nội 27.318ha, Hưng Yên 12.119ha; Hải Dương 7.755ha; Hà Nam 7.928ha; Lạng Sơn 4.495ha; Bắc Ninh 9.981ha; Vĩnh Phúc 9.830ha… </w:t>
      </w:r>
    </w:p>
    <w:p w14:paraId="7DEDD124" w14:textId="77777777" w:rsidR="0025485E" w:rsidRPr="00292A04" w:rsidRDefault="0025485E" w:rsidP="0025485E">
      <w:pPr>
        <w:widowControl w:val="0"/>
        <w:spacing w:before="60" w:after="60" w:line="240" w:lineRule="auto"/>
        <w:ind w:firstLine="709"/>
        <w:jc w:val="both"/>
        <w:rPr>
          <w:rFonts w:ascii="Times New Roman" w:eastAsia="@Yu Mincho" w:hAnsi="Times New Roman"/>
          <w:bCs/>
          <w:iCs/>
          <w:sz w:val="28"/>
          <w:szCs w:val="28"/>
        </w:rPr>
      </w:pPr>
      <w:r w:rsidRPr="00292A04">
        <w:rPr>
          <w:rFonts w:ascii="Times New Roman" w:eastAsia="@Yu Mincho" w:hAnsi="Times New Roman"/>
          <w:iCs/>
          <w:sz w:val="28"/>
          <w:szCs w:val="28"/>
        </w:rPr>
        <w:t xml:space="preserve">- </w:t>
      </w:r>
      <w:r w:rsidRPr="0025485E">
        <w:rPr>
          <w:rFonts w:ascii="Times New Roman" w:eastAsia="@Yu Mincho" w:hAnsi="Times New Roman"/>
          <w:iCs/>
          <w:sz w:val="28"/>
          <w:szCs w:val="28"/>
        </w:rPr>
        <w:t>44.071</w:t>
      </w:r>
      <w:r w:rsidRPr="0025485E">
        <w:rPr>
          <w:rFonts w:ascii="Times New Roman" w:eastAsia="@Yu Mincho" w:hAnsi="Times New Roman"/>
          <w:bCs/>
          <w:iCs/>
          <w:sz w:val="28"/>
          <w:szCs w:val="28"/>
        </w:rPr>
        <w:t xml:space="preserve"> ha hoa màu bị ngập úng, thiệt hại</w:t>
      </w:r>
      <w:r w:rsidRPr="00292A04">
        <w:rPr>
          <w:rFonts w:ascii="Times New Roman" w:eastAsia="@Yu Mincho" w:hAnsi="Times New Roman"/>
          <w:bCs/>
          <w:iCs/>
          <w:sz w:val="28"/>
          <w:szCs w:val="28"/>
        </w:rPr>
        <w:t xml:space="preserve"> (tập trung tại Hải Phòng 5.116ha; Nam Định 3.800ha; Thái Bình 3.345ha; </w:t>
      </w:r>
      <w:r w:rsidRPr="00292A04">
        <w:rPr>
          <w:rFonts w:ascii="Times New Roman" w:eastAsia="@Yu Mincho" w:hAnsi="Times New Roman"/>
          <w:iCs/>
          <w:sz w:val="28"/>
          <w:szCs w:val="28"/>
        </w:rPr>
        <w:t>Hà Nội 4.046ha</w:t>
      </w:r>
      <w:r w:rsidRPr="00292A04">
        <w:rPr>
          <w:rFonts w:ascii="Times New Roman" w:eastAsia="@Yu Mincho" w:hAnsi="Times New Roman"/>
          <w:bCs/>
          <w:iCs/>
          <w:sz w:val="28"/>
          <w:szCs w:val="28"/>
        </w:rPr>
        <w:t>; Hải Dương 3.202ha; Hoà Bình 7.301ha; Lạng Sơn 2.669ha, Vĩnh Phúc 2.296ha, Tuyên Quang 1.933ha...);</w:t>
      </w:r>
    </w:p>
    <w:p w14:paraId="277D3CDA" w14:textId="77777777" w:rsidR="0025485E" w:rsidRPr="00292A04" w:rsidRDefault="0025485E" w:rsidP="0025485E">
      <w:pPr>
        <w:widowControl w:val="0"/>
        <w:spacing w:before="60" w:after="60" w:line="240" w:lineRule="auto"/>
        <w:ind w:firstLine="709"/>
        <w:jc w:val="both"/>
        <w:rPr>
          <w:rFonts w:ascii="Times New Roman" w:eastAsia="@Yu Mincho" w:hAnsi="Times New Roman"/>
          <w:bCs/>
          <w:iCs/>
          <w:sz w:val="28"/>
          <w:szCs w:val="28"/>
        </w:rPr>
      </w:pPr>
      <w:r w:rsidRPr="00292A04">
        <w:rPr>
          <w:rFonts w:ascii="Times New Roman" w:eastAsia="@Yu Mincho" w:hAnsi="Times New Roman"/>
          <w:bCs/>
          <w:iCs/>
          <w:sz w:val="28"/>
          <w:szCs w:val="28"/>
        </w:rPr>
        <w:t xml:space="preserve">- </w:t>
      </w:r>
      <w:r w:rsidRPr="0025485E">
        <w:rPr>
          <w:rFonts w:ascii="Times New Roman" w:eastAsia="@Yu Mincho" w:hAnsi="Times New Roman"/>
          <w:iCs/>
          <w:sz w:val="28"/>
          <w:szCs w:val="28"/>
        </w:rPr>
        <w:t>23.661</w:t>
      </w:r>
      <w:r>
        <w:rPr>
          <w:rFonts w:ascii="Times New Roman" w:eastAsia="@Yu Mincho" w:hAnsi="Times New Roman"/>
          <w:iCs/>
          <w:sz w:val="28"/>
          <w:szCs w:val="28"/>
        </w:rPr>
        <w:t xml:space="preserve"> </w:t>
      </w:r>
      <w:r w:rsidRPr="0025485E">
        <w:rPr>
          <w:rFonts w:ascii="Times New Roman" w:eastAsia="@Yu Mincho" w:hAnsi="Times New Roman"/>
          <w:bCs/>
          <w:iCs/>
          <w:sz w:val="28"/>
          <w:szCs w:val="28"/>
        </w:rPr>
        <w:t>ha cây ăn quả bị hư hại</w:t>
      </w:r>
      <w:r w:rsidRPr="00292A04">
        <w:rPr>
          <w:rFonts w:ascii="Times New Roman" w:eastAsia="@Yu Mincho" w:hAnsi="Times New Roman"/>
          <w:bCs/>
          <w:iCs/>
          <w:sz w:val="28"/>
          <w:szCs w:val="28"/>
        </w:rPr>
        <w:t xml:space="preserve"> (tập trung tại Hải Phòng 2.550ha; Hà Nội 3.924ha; Bắc Giang 6.669ha; Thái Bình 1.385ha; Hưng Yên 2.953ha; Hải Dương 4.372ha...); </w:t>
      </w:r>
    </w:p>
    <w:p w14:paraId="0A944AE5" w14:textId="77777777" w:rsidR="0025485E" w:rsidRPr="00292A04" w:rsidRDefault="0025485E" w:rsidP="0025485E">
      <w:pPr>
        <w:widowControl w:val="0"/>
        <w:spacing w:before="60" w:after="60" w:line="240" w:lineRule="auto"/>
        <w:ind w:firstLine="709"/>
        <w:jc w:val="both"/>
        <w:rPr>
          <w:rFonts w:ascii="Times New Roman" w:eastAsia="@Yu Mincho" w:hAnsi="Times New Roman"/>
          <w:bCs/>
          <w:iCs/>
          <w:sz w:val="28"/>
          <w:szCs w:val="28"/>
        </w:rPr>
      </w:pPr>
      <w:r w:rsidRPr="00292A04">
        <w:rPr>
          <w:rFonts w:ascii="Times New Roman" w:eastAsia="@Yu Mincho" w:hAnsi="Times New Roman"/>
          <w:iCs/>
          <w:sz w:val="28"/>
          <w:szCs w:val="28"/>
        </w:rPr>
        <w:t xml:space="preserve">- </w:t>
      </w:r>
      <w:r w:rsidRPr="0025485E">
        <w:rPr>
          <w:rFonts w:ascii="Times New Roman" w:eastAsia="@Yu Mincho" w:hAnsi="Times New Roman"/>
          <w:iCs/>
          <w:sz w:val="28"/>
          <w:szCs w:val="28"/>
        </w:rPr>
        <w:t>2.250</w:t>
      </w:r>
      <w:r w:rsidRPr="0025485E">
        <w:rPr>
          <w:rFonts w:ascii="Times New Roman" w:eastAsia="@Yu Mincho" w:hAnsi="Times New Roman"/>
          <w:bCs/>
          <w:iCs/>
          <w:sz w:val="28"/>
          <w:szCs w:val="28"/>
        </w:rPr>
        <w:t xml:space="preserve"> lồng bè nuôi trồng thuỷ sản bị hư hỏng, cuốn trôi</w:t>
      </w:r>
      <w:r w:rsidRPr="00292A04">
        <w:rPr>
          <w:rFonts w:ascii="Times New Roman" w:eastAsia="@Yu Mincho" w:hAnsi="Times New Roman"/>
          <w:bCs/>
          <w:iCs/>
          <w:sz w:val="28"/>
          <w:szCs w:val="28"/>
        </w:rPr>
        <w:t xml:space="preserve"> (tập trung Quảng Ninh 1.000, Hải Dương 434...).</w:t>
      </w:r>
    </w:p>
    <w:p w14:paraId="7609E28B" w14:textId="77777777" w:rsidR="0025485E" w:rsidRPr="00292A04" w:rsidRDefault="0025485E" w:rsidP="0025485E">
      <w:pPr>
        <w:widowControl w:val="0"/>
        <w:spacing w:before="60" w:after="60" w:line="240" w:lineRule="auto"/>
        <w:ind w:firstLine="709"/>
        <w:jc w:val="both"/>
        <w:rPr>
          <w:rFonts w:ascii="Times New Roman" w:eastAsia="@Yu Mincho" w:hAnsi="Times New Roman"/>
          <w:bCs/>
          <w:iCs/>
          <w:sz w:val="28"/>
          <w:szCs w:val="28"/>
        </w:rPr>
      </w:pPr>
      <w:r w:rsidRPr="00292A04">
        <w:rPr>
          <w:rFonts w:ascii="Times New Roman" w:eastAsia="@Yu Mincho" w:hAnsi="Times New Roman"/>
          <w:bCs/>
          <w:iCs/>
          <w:sz w:val="28"/>
          <w:szCs w:val="28"/>
        </w:rPr>
        <w:t xml:space="preserve">- </w:t>
      </w:r>
      <w:r w:rsidRPr="0025485E">
        <w:rPr>
          <w:rFonts w:ascii="Times New Roman" w:eastAsia="@Yu Mincho" w:hAnsi="Times New Roman"/>
          <w:bCs/>
          <w:iCs/>
          <w:sz w:val="28"/>
          <w:szCs w:val="28"/>
        </w:rPr>
        <w:t xml:space="preserve">9.079 con gia súc, </w:t>
      </w:r>
      <w:r w:rsidRPr="0025485E">
        <w:rPr>
          <w:rFonts w:ascii="Times New Roman" w:eastAsia="@Yu Mincho" w:hAnsi="Times New Roman"/>
          <w:iCs/>
          <w:sz w:val="28"/>
          <w:szCs w:val="28"/>
        </w:rPr>
        <w:t>1.956.449 con</w:t>
      </w:r>
      <w:r w:rsidRPr="0025485E">
        <w:rPr>
          <w:rFonts w:ascii="Times New Roman" w:eastAsia="@Yu Mincho" w:hAnsi="Times New Roman"/>
          <w:bCs/>
          <w:iCs/>
          <w:sz w:val="28"/>
          <w:szCs w:val="28"/>
        </w:rPr>
        <w:t xml:space="preserve"> gia cầm bị chết</w:t>
      </w:r>
      <w:r w:rsidRPr="00292A04">
        <w:rPr>
          <w:rFonts w:ascii="Times New Roman" w:eastAsia="@Yu Mincho" w:hAnsi="Times New Roman"/>
          <w:bCs/>
          <w:iCs/>
          <w:sz w:val="28"/>
          <w:szCs w:val="28"/>
        </w:rPr>
        <w:t xml:space="preserve"> (tập trung ở Hải Dương 388.605, Hải Phòng 713.303, Thái Nguyên 292.696, Quảng Ninh 262.222…).</w:t>
      </w:r>
    </w:p>
    <w:p w14:paraId="7444E6E7" w14:textId="77777777" w:rsidR="0025485E" w:rsidRPr="00E9317D" w:rsidRDefault="0025485E" w:rsidP="0025485E">
      <w:pPr>
        <w:widowControl w:val="0"/>
        <w:spacing w:before="60" w:after="60" w:line="240" w:lineRule="auto"/>
        <w:ind w:firstLine="709"/>
        <w:jc w:val="both"/>
        <w:rPr>
          <w:rFonts w:ascii="Times New Roman" w:eastAsia="@Yu Mincho" w:hAnsi="Times New Roman"/>
          <w:b/>
          <w:bCs/>
          <w:iCs/>
          <w:sz w:val="28"/>
          <w:szCs w:val="28"/>
        </w:rPr>
      </w:pPr>
      <w:r w:rsidRPr="00E9317D">
        <w:rPr>
          <w:rFonts w:ascii="Times New Roman" w:eastAsia="@Yu Mincho" w:hAnsi="Times New Roman"/>
          <w:b/>
          <w:bCs/>
          <w:iCs/>
          <w:sz w:val="28"/>
          <w:szCs w:val="28"/>
        </w:rPr>
        <w:t>4. Về hạ tầng</w:t>
      </w:r>
    </w:p>
    <w:p w14:paraId="125B283A" w14:textId="77777777" w:rsidR="0025485E" w:rsidRPr="00E9317D" w:rsidRDefault="0025485E" w:rsidP="0025485E">
      <w:pPr>
        <w:widowControl w:val="0"/>
        <w:spacing w:before="60" w:after="60" w:line="240" w:lineRule="auto"/>
        <w:ind w:firstLine="709"/>
        <w:jc w:val="both"/>
        <w:rPr>
          <w:rFonts w:ascii="Times New Roman" w:eastAsia="@Yu Mincho" w:hAnsi="Times New Roman"/>
          <w:bCs/>
          <w:iCs/>
          <w:sz w:val="28"/>
          <w:szCs w:val="28"/>
        </w:rPr>
      </w:pPr>
      <w:r w:rsidRPr="00E9317D">
        <w:rPr>
          <w:rFonts w:ascii="Times New Roman" w:eastAsia="@Yu Mincho" w:hAnsi="Times New Roman"/>
          <w:bCs/>
          <w:iCs/>
          <w:sz w:val="28"/>
          <w:szCs w:val="28"/>
        </w:rPr>
        <w:t>- Quảng Ninh, Hải Phòng, Thái Bình, Hải Dương, Hà Nội bị mất điện, mất liên lạc trên diện rộng: 12 đoạn đường dây 500kV, 36 đường dây 220kV, 173 đường dây 110kV bị sự cố và 5.305 cột điện bị gãy đổ;</w:t>
      </w:r>
      <w:r>
        <w:rPr>
          <w:rFonts w:ascii="Times New Roman" w:eastAsia="@Yu Mincho" w:hAnsi="Times New Roman"/>
          <w:bCs/>
          <w:iCs/>
          <w:sz w:val="28"/>
          <w:szCs w:val="28"/>
        </w:rPr>
        <w:t>.</w:t>
      </w:r>
    </w:p>
    <w:p w14:paraId="4E22F9BC" w14:textId="77777777" w:rsidR="0025485E" w:rsidRDefault="0025485E" w:rsidP="0025485E">
      <w:pPr>
        <w:widowControl w:val="0"/>
        <w:spacing w:before="60" w:after="60" w:line="240" w:lineRule="auto"/>
        <w:ind w:firstLine="709"/>
        <w:jc w:val="both"/>
        <w:rPr>
          <w:rFonts w:ascii="Times New Roman" w:eastAsia="@Yu Mincho" w:hAnsi="Times New Roman"/>
          <w:bCs/>
          <w:iCs/>
          <w:sz w:val="28"/>
          <w:szCs w:val="28"/>
        </w:rPr>
      </w:pPr>
      <w:r w:rsidRPr="00E9317D">
        <w:rPr>
          <w:rFonts w:ascii="Times New Roman" w:eastAsia="@Yu Mincho" w:hAnsi="Times New Roman"/>
          <w:bCs/>
          <w:iCs/>
          <w:sz w:val="28"/>
          <w:szCs w:val="28"/>
        </w:rPr>
        <w:t>- Do thời gian lưu bão dài và duy trì cường độ gió bão, gió giật rất mạnh đã làm nhiều cửa hàng, trụ sở, trường học bị tốc mái, hư hỏng; rất nhiều cột viễn thông, trạm phát sóng di động bị gẫy đổ; cây xanh đô thị bị bật gốc, gẫy đổ la liệt trên các tuyến đường tại Quảng Ninh, Hải Phòng, Hải Dương, Hà Nội…</w:t>
      </w:r>
    </w:p>
    <w:p w14:paraId="2ED371C5" w14:textId="77777777" w:rsidR="0025485E" w:rsidRDefault="0025485E" w:rsidP="0025485E">
      <w:pPr>
        <w:widowControl w:val="0"/>
        <w:spacing w:before="60" w:after="60" w:line="240" w:lineRule="auto"/>
        <w:ind w:firstLine="709"/>
        <w:jc w:val="both"/>
        <w:rPr>
          <w:rFonts w:ascii="Times New Roman" w:hAnsi="Times New Roman"/>
          <w:spacing w:val="3"/>
          <w:sz w:val="28"/>
          <w:szCs w:val="28"/>
          <w:shd w:val="clear" w:color="auto" w:fill="FFFFFF"/>
        </w:rPr>
      </w:pPr>
      <w:r w:rsidRPr="00716E88">
        <w:rPr>
          <w:rFonts w:ascii="Times New Roman" w:hAnsi="Times New Roman"/>
          <w:b/>
          <w:spacing w:val="3"/>
          <w:sz w:val="28"/>
          <w:szCs w:val="28"/>
          <w:shd w:val="clear" w:color="auto" w:fill="FFFFFF"/>
        </w:rPr>
        <w:t>Ước tính thiệt hại sơ bộ ban đầu tại 14 tỉnh hơn</w:t>
      </w:r>
      <w:r>
        <w:rPr>
          <w:rFonts w:ascii="Times New Roman" w:hAnsi="Times New Roman"/>
          <w:b/>
          <w:spacing w:val="3"/>
          <w:sz w:val="28"/>
          <w:szCs w:val="28"/>
          <w:shd w:val="clear" w:color="auto" w:fill="FFFFFF"/>
        </w:rPr>
        <w:t xml:space="preserve"> </w:t>
      </w:r>
      <w:r w:rsidRPr="00716E88">
        <w:rPr>
          <w:rFonts w:ascii="Times New Roman" w:hAnsi="Times New Roman"/>
          <w:b/>
          <w:spacing w:val="3"/>
          <w:sz w:val="28"/>
          <w:szCs w:val="28"/>
          <w:shd w:val="clear" w:color="auto" w:fill="FFFFFF"/>
        </w:rPr>
        <w:t xml:space="preserve">7.220 tỷ đồng, </w:t>
      </w:r>
      <w:r w:rsidRPr="00716E88">
        <w:rPr>
          <w:rFonts w:ascii="Times New Roman" w:hAnsi="Times New Roman"/>
          <w:spacing w:val="3"/>
          <w:sz w:val="28"/>
          <w:szCs w:val="28"/>
          <w:shd w:val="clear" w:color="auto" w:fill="FFFFFF"/>
        </w:rPr>
        <w:t xml:space="preserve">cụ thể: </w:t>
      </w:r>
      <w:r w:rsidRPr="00292A04">
        <w:rPr>
          <w:rFonts w:ascii="Times New Roman" w:hAnsi="Times New Roman"/>
          <w:spacing w:val="3"/>
          <w:sz w:val="28"/>
          <w:szCs w:val="28"/>
          <w:shd w:val="clear" w:color="auto" w:fill="FFFFFF"/>
        </w:rPr>
        <w:t xml:space="preserve">Lào Cai thiệt hại 3.000 tỷ đồng, </w:t>
      </w:r>
      <w:r w:rsidRPr="00716E88">
        <w:rPr>
          <w:rFonts w:ascii="Times New Roman" w:hAnsi="Times New Roman"/>
          <w:spacing w:val="3"/>
          <w:sz w:val="28"/>
          <w:szCs w:val="28"/>
          <w:shd w:val="clear" w:color="auto" w:fill="FFFFFF"/>
        </w:rPr>
        <w:t>Thái Bình thiệt hại 1.000 tỷ đồng, Yên Bái thiệt hại 916 tỷ đồng, Thái Nguyên thiệt hại 608 tỷ đồng, Lạng Sơn thiệt hại 560 tỷ đồn</w:t>
      </w:r>
      <w:r w:rsidRPr="00292A04">
        <w:rPr>
          <w:rFonts w:ascii="Times New Roman" w:hAnsi="Times New Roman"/>
          <w:spacing w:val="3"/>
          <w:sz w:val="28"/>
          <w:szCs w:val="28"/>
          <w:shd w:val="clear" w:color="auto" w:fill="FFFFFF"/>
        </w:rPr>
        <w:t xml:space="preserve">g, </w:t>
      </w:r>
      <w:r w:rsidRPr="00716E88">
        <w:rPr>
          <w:rFonts w:ascii="Times New Roman" w:hAnsi="Times New Roman"/>
          <w:spacing w:val="3"/>
          <w:sz w:val="28"/>
          <w:szCs w:val="28"/>
          <w:shd w:val="clear" w:color="auto" w:fill="FFFFFF"/>
        </w:rPr>
        <w:t xml:space="preserve">Bắc Giang thiệt hại 345 tỷ đồng, Bắc </w:t>
      </w:r>
      <w:r>
        <w:rPr>
          <w:rFonts w:ascii="Times New Roman" w:hAnsi="Times New Roman"/>
          <w:spacing w:val="3"/>
          <w:sz w:val="28"/>
          <w:szCs w:val="28"/>
          <w:shd w:val="clear" w:color="auto" w:fill="FFFFFF"/>
        </w:rPr>
        <w:t>K</w:t>
      </w:r>
      <w:r w:rsidRPr="00716E88">
        <w:rPr>
          <w:rFonts w:ascii="Times New Roman" w:hAnsi="Times New Roman"/>
          <w:spacing w:val="3"/>
          <w:sz w:val="28"/>
          <w:szCs w:val="28"/>
          <w:shd w:val="clear" w:color="auto" w:fill="FFFFFF"/>
        </w:rPr>
        <w:t xml:space="preserve">ạn thiệt hại 160 tỷ đồng, </w:t>
      </w:r>
      <w:r w:rsidRPr="00292A04">
        <w:rPr>
          <w:rFonts w:ascii="Times New Roman" w:hAnsi="Times New Roman"/>
          <w:spacing w:val="3"/>
          <w:sz w:val="28"/>
          <w:szCs w:val="28"/>
          <w:shd w:val="clear" w:color="auto" w:fill="FFFFFF"/>
        </w:rPr>
        <w:t xml:space="preserve">Hải Dương thiệt hại 150 tỷ đồng, Hà Giang thiệt hại 80,5 tỷ đồng, </w:t>
      </w:r>
      <w:r w:rsidRPr="006C736D">
        <w:rPr>
          <w:rFonts w:ascii="Times New Roman" w:hAnsi="Times New Roman"/>
          <w:spacing w:val="3"/>
          <w:sz w:val="28"/>
          <w:szCs w:val="28"/>
          <w:shd w:val="clear" w:color="auto" w:fill="FFFFFF"/>
        </w:rPr>
        <w:t>Hưng Yên thiệt hại 80 tỷ đồng</w:t>
      </w:r>
      <w:r>
        <w:rPr>
          <w:rFonts w:ascii="Times New Roman" w:hAnsi="Times New Roman"/>
          <w:spacing w:val="3"/>
          <w:sz w:val="28"/>
          <w:szCs w:val="28"/>
          <w:shd w:val="clear" w:color="auto" w:fill="FFFFFF"/>
        </w:rPr>
        <w:t>,</w:t>
      </w:r>
      <w:r w:rsidRPr="00E41A10">
        <w:rPr>
          <w:rFonts w:ascii="Times New Roman" w:hAnsi="Times New Roman"/>
          <w:spacing w:val="3"/>
          <w:sz w:val="28"/>
          <w:szCs w:val="28"/>
          <w:shd w:val="clear" w:color="auto" w:fill="FFFFFF"/>
        </w:rPr>
        <w:t xml:space="preserve"> Vĩnh Phúc thiệt hại 79 tỷ đồng,</w:t>
      </w:r>
      <w:r w:rsidRPr="00292A04">
        <w:rPr>
          <w:rFonts w:ascii="Times New Roman" w:hAnsi="Times New Roman"/>
          <w:spacing w:val="3"/>
          <w:sz w:val="28"/>
          <w:szCs w:val="28"/>
          <w:shd w:val="clear" w:color="auto" w:fill="FFFFFF"/>
        </w:rPr>
        <w:t xml:space="preserve"> </w:t>
      </w:r>
      <w:r w:rsidRPr="00716E88">
        <w:rPr>
          <w:rFonts w:ascii="Times New Roman" w:hAnsi="Times New Roman"/>
          <w:spacing w:val="3"/>
          <w:sz w:val="28"/>
          <w:szCs w:val="28"/>
          <w:shd w:val="clear" w:color="auto" w:fill="FFFFFF"/>
        </w:rPr>
        <w:t>Ninh Bình thiệt hại 50 tỷ đồng, Lai Châu thiệt hại 32 tỷ đồng</w:t>
      </w:r>
      <w:r w:rsidRPr="0025485E">
        <w:rPr>
          <w:rFonts w:ascii="Times New Roman" w:hAnsi="Times New Roman"/>
          <w:spacing w:val="3"/>
          <w:sz w:val="28"/>
          <w:szCs w:val="28"/>
          <w:shd w:val="clear" w:color="auto" w:fill="FFFFFF"/>
        </w:rPr>
        <w:t>.</w:t>
      </w:r>
    </w:p>
    <w:p w14:paraId="00C06F8E" w14:textId="77777777" w:rsidR="0025485E" w:rsidRPr="00E9317D" w:rsidRDefault="0025485E" w:rsidP="0025485E">
      <w:pPr>
        <w:tabs>
          <w:tab w:val="left" w:pos="709"/>
        </w:tabs>
        <w:spacing w:before="60" w:after="60" w:line="240" w:lineRule="auto"/>
        <w:jc w:val="both"/>
        <w:rPr>
          <w:rFonts w:ascii="Times New Roman" w:hAnsi="Times New Roman"/>
          <w:b/>
          <w:bCs/>
          <w:kern w:val="28"/>
          <w:sz w:val="28"/>
          <w:szCs w:val="28"/>
        </w:rPr>
      </w:pPr>
      <w:r w:rsidRPr="00E9317D">
        <w:rPr>
          <w:rFonts w:ascii="Times New Roman" w:hAnsi="Times New Roman"/>
          <w:color w:val="000000"/>
          <w:sz w:val="28"/>
          <w:szCs w:val="28"/>
          <w:shd w:val="clear" w:color="auto" w:fill="FFFFFF"/>
        </w:rPr>
        <w:tab/>
      </w:r>
      <w:r w:rsidRPr="00E9317D">
        <w:rPr>
          <w:rFonts w:ascii="Times New Roman" w:hAnsi="Times New Roman"/>
          <w:b/>
          <w:bCs/>
          <w:kern w:val="28"/>
          <w:sz w:val="28"/>
          <w:szCs w:val="28"/>
        </w:rPr>
        <w:t>II. CÔNG TÁC CHỈ ĐẠO, ỨNG PHÓ VÀ KHẮC PHỤC</w:t>
      </w:r>
    </w:p>
    <w:p w14:paraId="71845E05" w14:textId="77777777" w:rsidR="0025485E" w:rsidRPr="00E9317D" w:rsidRDefault="0025485E" w:rsidP="0025485E">
      <w:pPr>
        <w:spacing w:before="60" w:after="60" w:line="240" w:lineRule="auto"/>
        <w:ind w:firstLine="720"/>
        <w:jc w:val="both"/>
        <w:rPr>
          <w:rFonts w:ascii="Times New Roman" w:hAnsi="Times New Roman"/>
          <w:b/>
          <w:color w:val="000000" w:themeColor="text1"/>
          <w:sz w:val="28"/>
          <w:szCs w:val="28"/>
        </w:rPr>
      </w:pPr>
      <w:r w:rsidRPr="00E9317D">
        <w:rPr>
          <w:rFonts w:ascii="Times New Roman" w:hAnsi="Times New Roman"/>
          <w:b/>
          <w:color w:val="000000" w:themeColor="text1"/>
          <w:sz w:val="28"/>
          <w:szCs w:val="28"/>
        </w:rPr>
        <w:t>1. Công tác chỉ đạo</w:t>
      </w:r>
    </w:p>
    <w:p w14:paraId="7E17D1F0" w14:textId="77777777" w:rsidR="0025485E" w:rsidRPr="00E9317D" w:rsidRDefault="0025485E" w:rsidP="0025485E">
      <w:pPr>
        <w:spacing w:before="60" w:after="60" w:line="240" w:lineRule="auto"/>
        <w:ind w:firstLine="720"/>
        <w:jc w:val="both"/>
        <w:rPr>
          <w:rFonts w:ascii="Times New Roman" w:hAnsi="Times New Roman"/>
          <w:color w:val="000000" w:themeColor="text1"/>
          <w:sz w:val="28"/>
          <w:szCs w:val="28"/>
        </w:rPr>
      </w:pPr>
      <w:r w:rsidRPr="00E9317D">
        <w:rPr>
          <w:rFonts w:ascii="Times New Roman" w:hAnsi="Times New Roman"/>
          <w:color w:val="000000" w:themeColor="text1"/>
          <w:sz w:val="28"/>
          <w:szCs w:val="28"/>
        </w:rPr>
        <w:t>- Ngày 09/9/2024, Tổng Bí thư, Chủ tịch nước Tô Lâm đã có Thư thăm hỏi đồng bào, chiến sĩ bị ảnh hưởng của cơn bão số 3.</w:t>
      </w:r>
    </w:p>
    <w:p w14:paraId="72DDCDC2" w14:textId="77777777" w:rsidR="0025485E" w:rsidRPr="00E9317D" w:rsidRDefault="0025485E" w:rsidP="0025485E">
      <w:pPr>
        <w:spacing w:before="60" w:after="60" w:line="240" w:lineRule="auto"/>
        <w:ind w:firstLine="720"/>
        <w:jc w:val="both"/>
        <w:rPr>
          <w:rFonts w:ascii="Times New Roman" w:hAnsi="Times New Roman"/>
          <w:color w:val="000000" w:themeColor="text1"/>
          <w:spacing w:val="-2"/>
          <w:sz w:val="28"/>
          <w:szCs w:val="28"/>
          <w:shd w:val="clear" w:color="auto" w:fill="FFFFFF"/>
        </w:rPr>
      </w:pPr>
      <w:r w:rsidRPr="00E9317D">
        <w:rPr>
          <w:rFonts w:ascii="Times New Roman" w:hAnsi="Times New Roman"/>
          <w:color w:val="000000" w:themeColor="text1"/>
          <w:spacing w:val="-2"/>
          <w:sz w:val="28"/>
          <w:szCs w:val="28"/>
        </w:rPr>
        <w:t xml:space="preserve">- </w:t>
      </w:r>
      <w:r>
        <w:rPr>
          <w:rFonts w:ascii="Times New Roman" w:hAnsi="Times New Roman"/>
          <w:color w:val="000000" w:themeColor="text1"/>
          <w:spacing w:val="-2"/>
          <w:sz w:val="28"/>
          <w:szCs w:val="28"/>
        </w:rPr>
        <w:t>Các ng</w:t>
      </w:r>
      <w:r w:rsidRPr="00E9317D">
        <w:rPr>
          <w:rFonts w:ascii="Times New Roman" w:hAnsi="Times New Roman"/>
          <w:color w:val="000000" w:themeColor="text1"/>
          <w:spacing w:val="-2"/>
          <w:sz w:val="28"/>
          <w:szCs w:val="28"/>
        </w:rPr>
        <w:t>ày 09/9/2024</w:t>
      </w:r>
      <w:r>
        <w:rPr>
          <w:rFonts w:ascii="Times New Roman" w:hAnsi="Times New Roman"/>
          <w:color w:val="000000" w:themeColor="text1"/>
          <w:spacing w:val="-2"/>
          <w:sz w:val="28"/>
          <w:szCs w:val="28"/>
        </w:rPr>
        <w:t xml:space="preserve"> và 13/9/2024, </w:t>
      </w:r>
      <w:r w:rsidRPr="00E9317D">
        <w:rPr>
          <w:rFonts w:ascii="Times New Roman" w:hAnsi="Times New Roman"/>
          <w:color w:val="000000" w:themeColor="text1"/>
          <w:spacing w:val="-2"/>
          <w:sz w:val="28"/>
          <w:szCs w:val="28"/>
        </w:rPr>
        <w:t xml:space="preserve">Bộ Chính trị họp, chỉ đạo </w:t>
      </w:r>
      <w:r w:rsidRPr="00E9317D">
        <w:rPr>
          <w:rFonts w:ascii="Times New Roman" w:hAnsi="Times New Roman"/>
          <w:color w:val="000000" w:themeColor="text1"/>
          <w:spacing w:val="-2"/>
          <w:sz w:val="28"/>
          <w:szCs w:val="28"/>
          <w:shd w:val="clear" w:color="auto" w:fill="FFFFFF"/>
        </w:rPr>
        <w:t xml:space="preserve">toàn hệ thống chính trị thực hiện mọi biện pháp tập trung cao độ </w:t>
      </w:r>
      <w:r>
        <w:rPr>
          <w:rFonts w:ascii="Times New Roman" w:hAnsi="Times New Roman"/>
          <w:color w:val="000000" w:themeColor="text1"/>
          <w:spacing w:val="-2"/>
          <w:sz w:val="28"/>
          <w:szCs w:val="28"/>
          <w:shd w:val="clear" w:color="auto" w:fill="FFFFFF"/>
        </w:rPr>
        <w:t xml:space="preserve">để </w:t>
      </w:r>
      <w:r w:rsidRPr="00E9317D">
        <w:rPr>
          <w:rFonts w:ascii="Times New Roman" w:hAnsi="Times New Roman"/>
          <w:color w:val="000000" w:themeColor="text1"/>
          <w:spacing w:val="-2"/>
          <w:sz w:val="28"/>
          <w:szCs w:val="28"/>
          <w:shd w:val="clear" w:color="auto" w:fill="FFFFFF"/>
        </w:rPr>
        <w:t xml:space="preserve">cứu người, tìm kiếm người mất tích, lo hậu sự cho người xấu số; không để người dân nào thiếu ăn, thiếu mặc, thiếu chỗ ở, không có nơi nương tựa, không để các cháu học sinh thiếu lớp, thiếu trường, không để người </w:t>
      </w:r>
      <w:r>
        <w:rPr>
          <w:rFonts w:ascii="Times New Roman" w:hAnsi="Times New Roman"/>
          <w:color w:val="000000" w:themeColor="text1"/>
          <w:spacing w:val="-2"/>
          <w:sz w:val="28"/>
          <w:szCs w:val="28"/>
          <w:shd w:val="clear" w:color="auto" w:fill="FFFFFF"/>
        </w:rPr>
        <w:t>ốm</w:t>
      </w:r>
      <w:r w:rsidRPr="00E9317D">
        <w:rPr>
          <w:rFonts w:ascii="Times New Roman" w:hAnsi="Times New Roman"/>
          <w:color w:val="000000" w:themeColor="text1"/>
          <w:spacing w:val="-2"/>
          <w:sz w:val="28"/>
          <w:szCs w:val="28"/>
          <w:shd w:val="clear" w:color="auto" w:fill="FFFFFF"/>
        </w:rPr>
        <w:t xml:space="preserve"> không có nơi khám chữa bệnh; </w:t>
      </w:r>
      <w:r>
        <w:rPr>
          <w:rFonts w:ascii="Times New Roman" w:hAnsi="Times New Roman"/>
          <w:color w:val="000000" w:themeColor="text1"/>
          <w:spacing w:val="-2"/>
          <w:sz w:val="28"/>
          <w:szCs w:val="28"/>
          <w:shd w:val="clear" w:color="auto" w:fill="FFFFFF"/>
        </w:rPr>
        <w:t xml:space="preserve">sớm </w:t>
      </w:r>
      <w:r w:rsidRPr="00E9317D">
        <w:rPr>
          <w:rFonts w:ascii="Times New Roman" w:hAnsi="Times New Roman"/>
          <w:color w:val="000000" w:themeColor="text1"/>
          <w:spacing w:val="-2"/>
          <w:sz w:val="28"/>
          <w:szCs w:val="28"/>
          <w:shd w:val="clear" w:color="auto" w:fill="FFFFFF"/>
        </w:rPr>
        <w:t xml:space="preserve">khắc phục các sự cố về điện, nước, viễn thông, </w:t>
      </w:r>
      <w:r>
        <w:rPr>
          <w:rFonts w:ascii="Times New Roman" w:hAnsi="Times New Roman"/>
          <w:color w:val="000000" w:themeColor="text1"/>
          <w:spacing w:val="-2"/>
          <w:sz w:val="28"/>
          <w:szCs w:val="28"/>
          <w:shd w:val="clear" w:color="auto" w:fill="FFFFFF"/>
        </w:rPr>
        <w:t>nhanh chóng</w:t>
      </w:r>
      <w:r w:rsidRPr="00E9317D">
        <w:rPr>
          <w:rFonts w:ascii="Times New Roman" w:hAnsi="Times New Roman"/>
          <w:color w:val="000000" w:themeColor="text1"/>
          <w:spacing w:val="-2"/>
          <w:sz w:val="28"/>
          <w:szCs w:val="28"/>
          <w:shd w:val="clear" w:color="auto" w:fill="FFFFFF"/>
        </w:rPr>
        <w:t xml:space="preserve"> khôi phục sản xuất kinh doanh và hoạt động bình thường của đời sống xã hội; thống kê thiệt hại để có giải pháp khắc phục kịp thời; ứng phó hậu quả hoàn lưu bão như lũ ống, lũ quét, sạt lở, sụt lún…</w:t>
      </w:r>
    </w:p>
    <w:p w14:paraId="422B8922" w14:textId="77777777" w:rsidR="0025485E" w:rsidRDefault="0025485E" w:rsidP="0025485E">
      <w:pPr>
        <w:spacing w:before="60" w:after="60" w:line="240" w:lineRule="auto"/>
        <w:ind w:firstLine="720"/>
        <w:jc w:val="both"/>
        <w:rPr>
          <w:rFonts w:ascii="Times New Roman" w:hAnsi="Times New Roman"/>
          <w:color w:val="000000" w:themeColor="text1"/>
          <w:sz w:val="28"/>
          <w:szCs w:val="28"/>
          <w:shd w:val="clear" w:color="auto" w:fill="FFFFFF"/>
        </w:rPr>
      </w:pPr>
      <w:r w:rsidRPr="00E9317D">
        <w:rPr>
          <w:rFonts w:ascii="Times New Roman" w:hAnsi="Times New Roman"/>
          <w:color w:val="000000" w:themeColor="text1"/>
          <w:sz w:val="28"/>
          <w:szCs w:val="28"/>
        </w:rPr>
        <w:t xml:space="preserve">- Thủ tướng Chính phủ đã ban hành các Công điện để chỉ đạo công tác ứng phó, khắc phục hậu quả thiên tai: </w:t>
      </w:r>
      <w:r w:rsidRPr="0025485E">
        <w:rPr>
          <w:rFonts w:ascii="Times New Roman" w:hAnsi="Times New Roman"/>
          <w:iCs/>
          <w:color w:val="000000" w:themeColor="text1"/>
          <w:sz w:val="28"/>
          <w:szCs w:val="28"/>
        </w:rPr>
        <w:t>Công điện số 95/CĐ-TTg ngày 13/9/2024 về việc tăng cường công tác cung ứng hàng hóa thiết yếu phục vụ nhân dân các địa phương bị ảnh hưởng của cơn bão số 3;</w:t>
      </w:r>
      <w:r>
        <w:rPr>
          <w:rFonts w:ascii="Times New Roman" w:hAnsi="Times New Roman"/>
          <w:i/>
          <w:color w:val="000000" w:themeColor="text1"/>
          <w:sz w:val="28"/>
          <w:szCs w:val="28"/>
        </w:rPr>
        <w:t xml:space="preserve"> </w:t>
      </w:r>
      <w:r w:rsidRPr="00E9317D">
        <w:rPr>
          <w:rFonts w:ascii="Times New Roman" w:hAnsi="Times New Roman"/>
          <w:color w:val="000000" w:themeColor="text1"/>
          <w:sz w:val="28"/>
          <w:szCs w:val="28"/>
        </w:rPr>
        <w:t xml:space="preserve">Công điện số 94/CĐ-TTg ngày 12/9/2024 về việc tăng cường công tác vận hành, điều tiết các hồ chứa thủy điện ở các tỉnh phía Bắc nhằm đảm bảo an toàn các hệ thống đê và giảm thiểu đến mức thấp nhất thiệt </w:t>
      </w:r>
      <w:r>
        <w:rPr>
          <w:rFonts w:ascii="Times New Roman" w:hAnsi="Times New Roman"/>
          <w:color w:val="000000" w:themeColor="text1"/>
          <w:sz w:val="28"/>
          <w:szCs w:val="28"/>
        </w:rPr>
        <w:t>hại do ngập, lụt tại vùng hạ du;</w:t>
      </w:r>
      <w:r w:rsidRPr="00750CDC">
        <w:rPr>
          <w:rFonts w:ascii="Times New Roman" w:hAnsi="Times New Roman"/>
          <w:color w:val="000000" w:themeColor="text1"/>
          <w:sz w:val="28"/>
          <w:szCs w:val="28"/>
        </w:rPr>
        <w:t xml:space="preserve"> </w:t>
      </w:r>
      <w:r w:rsidRPr="00E9317D">
        <w:rPr>
          <w:rFonts w:ascii="Times New Roman" w:hAnsi="Times New Roman"/>
          <w:color w:val="000000" w:themeColor="text1"/>
          <w:sz w:val="28"/>
          <w:szCs w:val="28"/>
        </w:rPr>
        <w:t>Công điện số 93/CĐ-TTg ngày 11/9/2024 về việc tập trung ứng phó lũ lớn, đảm bảo an toàn đê điều trên các sông ở Bắc Bộ, nhất là hệ thống sông Hồng - sông Thái Bình</w:t>
      </w:r>
      <w:r>
        <w:rPr>
          <w:rFonts w:ascii="Times New Roman" w:hAnsi="Times New Roman"/>
          <w:color w:val="000000" w:themeColor="text1"/>
          <w:sz w:val="28"/>
          <w:szCs w:val="28"/>
        </w:rPr>
        <w:t xml:space="preserve">; </w:t>
      </w:r>
      <w:r w:rsidRPr="00E9317D">
        <w:rPr>
          <w:rFonts w:ascii="Times New Roman" w:hAnsi="Times New Roman"/>
          <w:color w:val="000000" w:themeColor="text1"/>
          <w:sz w:val="28"/>
          <w:szCs w:val="28"/>
        </w:rPr>
        <w:t>Công điện số 92/CĐ-TTg ngày 10/9/2024 về việc tập trung khắc phục hậu quả bão số 3 và mưa lũ sau bão;</w:t>
      </w:r>
      <w:r>
        <w:rPr>
          <w:rFonts w:ascii="Times New Roman" w:hAnsi="Times New Roman"/>
          <w:color w:val="000000" w:themeColor="text1"/>
          <w:sz w:val="28"/>
          <w:szCs w:val="28"/>
        </w:rPr>
        <w:t xml:space="preserve"> </w:t>
      </w:r>
      <w:r w:rsidRPr="00E9317D">
        <w:rPr>
          <w:rFonts w:ascii="Times New Roman" w:hAnsi="Times New Roman"/>
          <w:color w:val="000000" w:themeColor="text1"/>
          <w:sz w:val="28"/>
          <w:szCs w:val="28"/>
          <w:shd w:val="clear" w:color="auto" w:fill="FFFFFF"/>
        </w:rPr>
        <w:t>Công điện số 91/CĐ-TTg ngày 10/9/2024 về việc triển khai các biện pháp khẩn cấp bảo đảm an toàn đập thuỷ điện Thác Bà</w:t>
      </w:r>
      <w:r>
        <w:rPr>
          <w:rFonts w:ascii="Times New Roman" w:hAnsi="Times New Roman"/>
          <w:color w:val="000000" w:themeColor="text1"/>
          <w:sz w:val="28"/>
          <w:szCs w:val="28"/>
          <w:shd w:val="clear" w:color="auto" w:fill="FFFFFF"/>
        </w:rPr>
        <w:t xml:space="preserve">; </w:t>
      </w:r>
      <w:r w:rsidRPr="00E9317D">
        <w:rPr>
          <w:rFonts w:ascii="Times New Roman" w:hAnsi="Times New Roman"/>
          <w:color w:val="000000" w:themeColor="text1"/>
          <w:sz w:val="28"/>
          <w:szCs w:val="28"/>
        </w:rPr>
        <w:t xml:space="preserve">Công điện số 90/CĐ-TTg ngày </w:t>
      </w:r>
      <w:r>
        <w:rPr>
          <w:rFonts w:ascii="Times New Roman" w:hAnsi="Times New Roman"/>
          <w:color w:val="000000" w:themeColor="text1"/>
          <w:sz w:val="28"/>
          <w:szCs w:val="28"/>
        </w:rPr>
        <w:t>0</w:t>
      </w:r>
      <w:r w:rsidRPr="00E9317D">
        <w:rPr>
          <w:rFonts w:ascii="Times New Roman" w:hAnsi="Times New Roman"/>
          <w:color w:val="000000" w:themeColor="text1"/>
          <w:sz w:val="28"/>
          <w:szCs w:val="28"/>
        </w:rPr>
        <w:t xml:space="preserve">9/9/2024 </w:t>
      </w:r>
      <w:r w:rsidRPr="00E9317D">
        <w:rPr>
          <w:rFonts w:ascii="Times New Roman" w:hAnsi="Times New Roman"/>
          <w:color w:val="000000" w:themeColor="text1"/>
          <w:sz w:val="28"/>
          <w:szCs w:val="28"/>
          <w:shd w:val="clear" w:color="auto" w:fill="FFFFFF"/>
        </w:rPr>
        <w:t>về việc khẩn trương cung cấp lương thực, thực phẩm, nhu yếu phẩm phục vụ đời sống của người dâ</w:t>
      </w:r>
      <w:r>
        <w:rPr>
          <w:rFonts w:ascii="Times New Roman" w:hAnsi="Times New Roman"/>
          <w:color w:val="000000" w:themeColor="text1"/>
          <w:sz w:val="28"/>
          <w:szCs w:val="28"/>
          <w:shd w:val="clear" w:color="auto" w:fill="FFFFFF"/>
        </w:rPr>
        <w:t>n bị ảnh hưởng bởi cơn bão số 3.</w:t>
      </w:r>
    </w:p>
    <w:p w14:paraId="1B38A85B" w14:textId="77777777" w:rsidR="0025485E" w:rsidRPr="0025485E" w:rsidRDefault="0025485E" w:rsidP="0025485E">
      <w:pPr>
        <w:spacing w:before="60" w:after="60" w:line="240" w:lineRule="auto"/>
        <w:ind w:firstLine="720"/>
        <w:jc w:val="both"/>
        <w:rPr>
          <w:rFonts w:ascii="Times New Roman" w:hAnsi="Times New Roman"/>
          <w:iCs/>
          <w:sz w:val="28"/>
          <w:szCs w:val="28"/>
        </w:rPr>
      </w:pPr>
      <w:r w:rsidRPr="0025485E">
        <w:rPr>
          <w:rFonts w:ascii="Times New Roman" w:hAnsi="Times New Roman"/>
          <w:iCs/>
          <w:sz w:val="28"/>
          <w:szCs w:val="28"/>
        </w:rPr>
        <w:t>- Ngày 13/9/20214, đồng chí Trần Cẩm Tú, Ủy viên Bộ Chính trị, Bí thư Trung ương Đảng, Chủ nhiệm Ủy ban Kiểm tra Trung ương cùng đoàn công tác đã đến thăm hỏi, động viên người dân và kiểm tra tình hình khắc phục hậu quả do cơn bão số 3 gây ra tại xã Sơn Đông, huyện Lập Thạch, tỉnh Vĩnh Phúc, đồng thời trao 3,2 tỷ đồng cho tỉnh Vĩnh Phúc để khắc phục hậu quả do cơn bão số 3 gây ra. Đồng chí Trần Cẩm Tú đề nghị tỉnh Vĩnh Phúc chăm lo đời sống cho người dân, đồng thời khôi phục sản xuất kinh doanh; thực hiện tốt các chính sách cho những gia đình bị thiệt hại, chăm lo hiệu quả cho người bị thương; cung cấp đầy đủ các nhu cầu thiết yếu, không để thiếu lớp, thiếu trường và nơi khám, chữa bệnh.</w:t>
      </w:r>
    </w:p>
    <w:p w14:paraId="679F7E14" w14:textId="77777777" w:rsidR="0025485E" w:rsidRPr="0025485E" w:rsidRDefault="0025485E" w:rsidP="0025485E">
      <w:pPr>
        <w:spacing w:before="60" w:after="60" w:line="240" w:lineRule="auto"/>
        <w:ind w:firstLine="720"/>
        <w:jc w:val="both"/>
        <w:rPr>
          <w:rFonts w:ascii="Times New Roman" w:hAnsi="Times New Roman"/>
          <w:iCs/>
          <w:sz w:val="28"/>
          <w:szCs w:val="28"/>
        </w:rPr>
      </w:pPr>
      <w:r w:rsidRPr="0025485E">
        <w:rPr>
          <w:rFonts w:ascii="Times New Roman" w:hAnsi="Times New Roman"/>
          <w:iCs/>
          <w:sz w:val="28"/>
          <w:szCs w:val="28"/>
        </w:rPr>
        <w:t>- Ngày 13/9/2024, Phó Chủ tịch nước Võ Thị Ánh Xuân cùng đoàn công tác của trung ương đến kiểm tra tình hình khắc phục hậu quả bão số 3 tại tỉnh Bắc Giang và thăm hỏi, động viên người dân bị ảnh hưởng do bão lũ tại xã Vũ Xá, huyện Lục Nam, tỉnh Bắc Giang. Phó Chủ tịch nước đã trao tặng 500 triệu đồng cho tỉnh Bắc Giang để khắc phục hậu quả bão số 3, tặng 100 suất quà (3 triệu đồng/suất) cho các hộ gia đình bị ảnh hưởng bởi mưa lũ trên địa bàn huyện Lục Nam. Phó Chủ tịch nước yêu cầu tỉnh Bắc Giang cần tiếp tục triển khai thực hiện nghiêm túc chỉ đạo của Trung ương trong công tác phòng, chống thiên tai và tìm kiếm cứu nạn; tổ chức tuần tra canh gác bảo vệ đê; tiếp tục quan tâm, chăm lo đời sống các gia đình bị ảnh hưởng mưa lũ; quan tâm hỗ trợ sinh kế đối với các hộ bị thiệt hại để người dân sớm ổn định cuộc sống; ưu tiên hỗ trợ những nhu cầu thiết yếu như nhà ở, nước, điện, thức ăn trước.</w:t>
      </w:r>
    </w:p>
    <w:p w14:paraId="6CB4A8FE" w14:textId="77777777" w:rsidR="0025485E" w:rsidRPr="0025485E" w:rsidRDefault="0025485E" w:rsidP="0025485E">
      <w:pPr>
        <w:spacing w:before="60" w:after="60" w:line="240" w:lineRule="auto"/>
        <w:ind w:firstLine="720"/>
        <w:jc w:val="both"/>
        <w:rPr>
          <w:rFonts w:ascii="Times New Roman" w:hAnsi="Times New Roman"/>
          <w:iCs/>
          <w:sz w:val="28"/>
          <w:szCs w:val="28"/>
        </w:rPr>
      </w:pPr>
      <w:r w:rsidRPr="0025485E">
        <w:rPr>
          <w:rFonts w:ascii="Times New Roman" w:hAnsi="Times New Roman"/>
          <w:iCs/>
          <w:sz w:val="28"/>
          <w:szCs w:val="28"/>
        </w:rPr>
        <w:t>- Ngày 13/9/2024, Phó Chủ tịch Quốc hội Nguyễn Khắc Định cùng đoàn công tác đã đến kiểm tra, thị sát công tác khắc phục thiệt hại do bão, mưa lũ và thăm hỏi, tặng quà cho đồng bào bị thiệt hại tại các xã Hồng An, huyện Hưng Hà; xã Tân Lập, huyện Vũ Thư; xã Minh Tân, huyện Kiến Xương, tỉnh Thái Bình. Phó Chủ tịch Quốc hội đề nghị tỉnh Thái Bình tiếp tục phân công theo đúng chức năng, nhiệm vụ, các cấp, các ngành, các lực lượng phải chủ động bám sát tình hình để thực hiện, triển khai các kế hoạch, phương án ứng phó phù hợp.</w:t>
      </w:r>
    </w:p>
    <w:p w14:paraId="69C40F68" w14:textId="77777777" w:rsidR="0025485E" w:rsidRPr="0025485E" w:rsidRDefault="0025485E" w:rsidP="0025485E">
      <w:pPr>
        <w:spacing w:before="60" w:after="60" w:line="240" w:lineRule="auto"/>
        <w:ind w:firstLine="720"/>
        <w:jc w:val="both"/>
        <w:rPr>
          <w:rFonts w:ascii="Times New Roman" w:hAnsi="Times New Roman"/>
          <w:iCs/>
          <w:sz w:val="28"/>
          <w:szCs w:val="28"/>
        </w:rPr>
      </w:pPr>
      <w:r w:rsidRPr="0025485E">
        <w:rPr>
          <w:rFonts w:ascii="Times New Roman" w:hAnsi="Times New Roman"/>
          <w:iCs/>
          <w:sz w:val="28"/>
          <w:szCs w:val="28"/>
        </w:rPr>
        <w:t xml:space="preserve">- Ngày 13/9/2024, đồng chí Mai Văn Chính, Trưởng Ban Dân vận Trung ương cùng đoàn công tác đã đến thăm hỏi, tặng quà, động viên, hỗ trợ người dân bị thiệt hại do cơn bão số 3 gây ra tại xã Lâm Sơn, huyện Chi Lăng, tỉnh Lạng Sơn. Đồng chí Mai Văn Chính đề nghị chính quyền huyện Chi Lăng tập trung giúp đỡ bà con khắc phục thiệt hại, tiếp tục nắm chắc tình hình các điểm có nguy cơ sạt lở cao để có biện pháp cần thiết tránh được thiệt hại thấp nhất khi sạt lở xảy ra; giúp người dân khôi phục sản xuất, dọn dẹp vệ sinh môi trường, phòng, chống dịch bệnh, bảo đảm an toàn vệ sinh thực phẩm. Cùng ngày 13/9/2024, đồng chí Mai Văn Chính đã đến thăm hỏi, trao kinh phí, hàng hóa cứu trợ nhân đạo cho tỉnh Bắc Giang để khắc phục hậu quả sau bão số 3, gồm: 300 thùng đồ gia đình, 500 túi cứu trợ khẩn cấp và 200 triệu đồng tiền mặt. Tổng trị giá 850 triệu đồng. </w:t>
      </w:r>
    </w:p>
    <w:p w14:paraId="219001CB" w14:textId="77777777" w:rsidR="0025485E" w:rsidRPr="00416808" w:rsidRDefault="0025485E" w:rsidP="0025485E">
      <w:pPr>
        <w:spacing w:before="80" w:after="80" w:line="320" w:lineRule="exact"/>
        <w:ind w:firstLine="669"/>
        <w:jc w:val="both"/>
        <w:rPr>
          <w:rFonts w:ascii="Times New Roman" w:hAnsi="Times New Roman"/>
          <w:color w:val="000000"/>
          <w:sz w:val="28"/>
          <w:szCs w:val="28"/>
          <w:shd w:val="clear" w:color="auto" w:fill="FFFFFF"/>
        </w:rPr>
      </w:pPr>
      <w:r w:rsidRPr="00416808">
        <w:rPr>
          <w:rFonts w:ascii="Times New Roman" w:hAnsi="Times New Roman"/>
          <w:color w:val="000000" w:themeColor="text1"/>
          <w:sz w:val="28"/>
          <w:szCs w:val="28"/>
          <w:highlight w:val="white"/>
        </w:rPr>
        <w:t xml:space="preserve">- Bộ Lao động - Thương binh và Xã hội </w:t>
      </w:r>
      <w:r>
        <w:rPr>
          <w:rFonts w:ascii="Times New Roman" w:hAnsi="Times New Roman"/>
          <w:color w:val="000000" w:themeColor="text1"/>
          <w:sz w:val="28"/>
          <w:szCs w:val="28"/>
          <w:highlight w:val="white"/>
        </w:rPr>
        <w:t xml:space="preserve">đã </w:t>
      </w:r>
      <w:r w:rsidRPr="00416808">
        <w:rPr>
          <w:rFonts w:ascii="Times New Roman" w:hAnsi="Times New Roman"/>
          <w:color w:val="000000" w:themeColor="text1"/>
          <w:sz w:val="28"/>
          <w:szCs w:val="28"/>
          <w:highlight w:val="white"/>
        </w:rPr>
        <w:t xml:space="preserve">ban hành </w:t>
      </w:r>
      <w:r>
        <w:rPr>
          <w:rFonts w:ascii="Times New Roman" w:hAnsi="Times New Roman"/>
          <w:color w:val="000000" w:themeColor="text1"/>
          <w:sz w:val="28"/>
          <w:szCs w:val="28"/>
          <w:highlight w:val="white"/>
        </w:rPr>
        <w:t xml:space="preserve">các </w:t>
      </w:r>
      <w:r w:rsidRPr="00416808">
        <w:rPr>
          <w:rFonts w:ascii="Times New Roman" w:hAnsi="Times New Roman"/>
          <w:color w:val="000000" w:themeColor="text1"/>
          <w:sz w:val="28"/>
          <w:szCs w:val="28"/>
          <w:highlight w:val="white"/>
        </w:rPr>
        <w:t>văn bản</w:t>
      </w:r>
      <w:r>
        <w:rPr>
          <w:rFonts w:ascii="Times New Roman" w:hAnsi="Times New Roman"/>
          <w:color w:val="000000" w:themeColor="text1"/>
          <w:sz w:val="28"/>
          <w:szCs w:val="28"/>
          <w:highlight w:val="white"/>
        </w:rPr>
        <w:t xml:space="preserve"> trước, trong và sau bão</w:t>
      </w:r>
      <w:r w:rsidRPr="00416808">
        <w:rPr>
          <w:rFonts w:ascii="Times New Roman" w:hAnsi="Times New Roman"/>
          <w:color w:val="000000" w:themeColor="text1"/>
          <w:sz w:val="28"/>
          <w:szCs w:val="28"/>
          <w:highlight w:val="white"/>
        </w:rPr>
        <w:t xml:space="preserve"> </w:t>
      </w:r>
      <w:r>
        <w:rPr>
          <w:rFonts w:ascii="Times New Roman" w:hAnsi="Times New Roman"/>
          <w:color w:val="000000" w:themeColor="text1"/>
          <w:sz w:val="28"/>
          <w:szCs w:val="28"/>
          <w:highlight w:val="white"/>
        </w:rPr>
        <w:t>về việc đôn đốc, hướng dẫn địa phương rà soát, phòng ngừa cơn bão số 3</w:t>
      </w:r>
      <w:r>
        <w:rPr>
          <w:rStyle w:val="ThamchiuCcchu"/>
          <w:rFonts w:ascii="Times New Roman" w:hAnsi="Times New Roman"/>
          <w:color w:val="000000"/>
          <w:spacing w:val="-2"/>
          <w:sz w:val="28"/>
          <w:szCs w:val="28"/>
        </w:rPr>
        <w:footnoteReference w:id="2"/>
      </w:r>
      <w:r>
        <w:rPr>
          <w:rFonts w:ascii="Times New Roman" w:hAnsi="Times New Roman"/>
          <w:color w:val="000000" w:themeColor="text1"/>
          <w:sz w:val="28"/>
          <w:szCs w:val="28"/>
          <w:highlight w:val="white"/>
        </w:rPr>
        <w:t xml:space="preserve">; </w:t>
      </w:r>
      <w:r w:rsidRPr="00416808">
        <w:rPr>
          <w:rFonts w:ascii="Times New Roman" w:hAnsi="Times New Roman"/>
          <w:color w:val="000000" w:themeColor="text1"/>
          <w:sz w:val="28"/>
          <w:szCs w:val="28"/>
        </w:rPr>
        <w:t>chỉ đạo</w:t>
      </w:r>
      <w:r w:rsidRPr="00416808">
        <w:rPr>
          <w:rFonts w:ascii="Times New Roman" w:hAnsi="Times New Roman"/>
          <w:color w:val="000000"/>
          <w:sz w:val="28"/>
          <w:szCs w:val="28"/>
        </w:rPr>
        <w:t xml:space="preserve"> hỗ trợ, cứu chữa người bị thương và tổ chức </w:t>
      </w:r>
      <w:r w:rsidRPr="00416808">
        <w:rPr>
          <w:rFonts w:ascii="Times New Roman" w:hAnsi="Times New Roman"/>
          <w:color w:val="000000"/>
          <w:sz w:val="28"/>
          <w:szCs w:val="28"/>
          <w:shd w:val="clear" w:color="auto" w:fill="FFFFFF"/>
        </w:rPr>
        <w:t>hỗ trợ, thăm hỏi, động viên, chia sẻ với các gia đình bị thiệt hại do bão số 3 gây ra, nhất là các gia đình có người bị chết, bị thương, mất tích theo quy định của Chính phủ về chính sách trợ giúp xã hội khẩn cấp;</w:t>
      </w:r>
      <w:r w:rsidRPr="00416808">
        <w:rPr>
          <w:rFonts w:ascii="Times New Roman" w:hAnsi="Times New Roman"/>
          <w:color w:val="000000" w:themeColor="text1"/>
          <w:sz w:val="28"/>
          <w:szCs w:val="28"/>
        </w:rPr>
        <w:t xml:space="preserve"> rà soát, tổng hợp lập danh sách những hộ dân bị ảnh hưởng, thiệt hại do thiên tai cần được hỗ trợ gạo cứu đói, nhất là các hộ ở vùng bị cô lập, vùng bị ngập sâu, sạt lở, chia cắt; các hộ có nhà bị đổ, sập, trôi, yêu cầu các địa phương tuyệt đối không được để bất kì người dân nào thiếu đói. </w:t>
      </w:r>
      <w:r w:rsidRPr="00416808">
        <w:rPr>
          <w:rFonts w:ascii="Times New Roman" w:hAnsi="Times New Roman"/>
          <w:color w:val="000000"/>
          <w:sz w:val="28"/>
          <w:szCs w:val="28"/>
          <w:shd w:val="clear" w:color="auto" w:fill="FFFFFF"/>
        </w:rPr>
        <w:t xml:space="preserve">Trường hợp thiếu nguồn lực đề nghị Ủy ban nhân dân các tỉnh, thành phố bị thiệt hại có văn bản gửi Bộ Tài chính và Bộ Lao động - Thương binh và Xã hội để tổng hợp trình Thủ tướng Chính phủ xem xét, quyết định hỗ trợ kịp thời. </w:t>
      </w:r>
      <w:r w:rsidRPr="00416808">
        <w:rPr>
          <w:rFonts w:ascii="Times New Roman" w:hAnsi="Times New Roman"/>
          <w:color w:val="000000" w:themeColor="text1"/>
          <w:sz w:val="28"/>
          <w:szCs w:val="28"/>
        </w:rPr>
        <w:t>Tổ chức 05 Đoàn công tác của Bộ nhằm kiểm tra, hướng dẫn hỗ trợ việc khắc phục hậu quả thiên tai, bảo đảm an sinh xã hội và thực hiện chính cách trợ giúp xã hội; thăm hỏi, tặng quà tại một số địa phương bị thiệt hại bởi cơn bão số 3.</w:t>
      </w:r>
    </w:p>
    <w:p w14:paraId="2CA189A3" w14:textId="77777777" w:rsidR="0025485E" w:rsidRPr="00E9317D" w:rsidRDefault="0025485E" w:rsidP="0025485E">
      <w:pPr>
        <w:shd w:val="clear" w:color="auto" w:fill="FFFFFF"/>
        <w:spacing w:before="60" w:after="60" w:line="240" w:lineRule="auto"/>
        <w:ind w:firstLine="720"/>
        <w:jc w:val="both"/>
        <w:rPr>
          <w:rFonts w:ascii="Times New Roman" w:hAnsi="Times New Roman"/>
          <w:color w:val="000000" w:themeColor="text1"/>
          <w:spacing w:val="-2"/>
          <w:sz w:val="28"/>
          <w:szCs w:val="28"/>
        </w:rPr>
      </w:pPr>
      <w:r w:rsidRPr="00E9317D">
        <w:rPr>
          <w:rFonts w:ascii="Times New Roman" w:hAnsi="Times New Roman"/>
          <w:color w:val="000000" w:themeColor="text1"/>
          <w:spacing w:val="-2"/>
          <w:sz w:val="28"/>
          <w:szCs w:val="28"/>
        </w:rPr>
        <w:t xml:space="preserve">- Bộ Tài chính đã ban hành văn bản số 9625/BTC-TCDT ngày 11/9/2024 gửi Uỷ ban nhân dân các tỉnh, thành phố bị ảnh hưởng do cơn bão số 3 gây ra đề nghị rà soát nhu cầu cấp gạo cứu đói cho người dân. Căn cứ quy định tại Nghị định số 20/2021/NĐ-CP ngày 15/3/2021 </w:t>
      </w:r>
      <w:r>
        <w:rPr>
          <w:rFonts w:ascii="Times New Roman" w:hAnsi="Times New Roman"/>
          <w:color w:val="000000" w:themeColor="text1"/>
          <w:spacing w:val="-2"/>
          <w:sz w:val="28"/>
          <w:szCs w:val="28"/>
        </w:rPr>
        <w:t>của Chính phủ</w:t>
      </w:r>
      <w:r w:rsidRPr="00E9317D">
        <w:rPr>
          <w:rFonts w:ascii="Times New Roman" w:hAnsi="Times New Roman"/>
          <w:color w:val="000000" w:themeColor="text1"/>
          <w:spacing w:val="-2"/>
          <w:sz w:val="28"/>
          <w:szCs w:val="28"/>
        </w:rPr>
        <w:t xml:space="preserve"> quy định chính sách trợ giúp xã hội đối với đối tượng bảo trợ xã hội</w:t>
      </w:r>
      <w:r>
        <w:rPr>
          <w:rFonts w:ascii="Times New Roman" w:hAnsi="Times New Roman"/>
          <w:color w:val="000000" w:themeColor="text1"/>
          <w:spacing w:val="-2"/>
          <w:sz w:val="28"/>
          <w:szCs w:val="28"/>
        </w:rPr>
        <w:t>, các địa phương</w:t>
      </w:r>
      <w:r w:rsidRPr="00E9317D">
        <w:rPr>
          <w:rFonts w:ascii="Times New Roman" w:hAnsi="Times New Roman"/>
          <w:color w:val="000000" w:themeColor="text1"/>
          <w:spacing w:val="-2"/>
          <w:sz w:val="28"/>
          <w:szCs w:val="28"/>
        </w:rPr>
        <w:t xml:space="preserve"> có văn bản gửi Bộ Lao động - Thương binh và Xã hội, Bộ Tài chính để tổng hợp, trình Thủ tướng Chính phủ xem xét quyết định.</w:t>
      </w:r>
    </w:p>
    <w:p w14:paraId="4C29F13B" w14:textId="77777777" w:rsidR="0025485E" w:rsidRPr="00E9317D" w:rsidRDefault="0025485E" w:rsidP="0025485E">
      <w:pPr>
        <w:shd w:val="clear" w:color="auto" w:fill="FFFFFF"/>
        <w:spacing w:before="60" w:after="60" w:line="240" w:lineRule="auto"/>
        <w:ind w:firstLine="720"/>
        <w:jc w:val="both"/>
        <w:rPr>
          <w:rFonts w:ascii="Times New Roman" w:hAnsi="Times New Roman"/>
          <w:bCs/>
          <w:color w:val="000000" w:themeColor="text1"/>
          <w:sz w:val="28"/>
          <w:szCs w:val="28"/>
          <w:shd w:val="clear" w:color="auto" w:fill="FFFFFF"/>
        </w:rPr>
      </w:pPr>
      <w:r w:rsidRPr="00E9317D">
        <w:rPr>
          <w:rFonts w:ascii="Times New Roman" w:hAnsi="Times New Roman"/>
          <w:color w:val="000000" w:themeColor="text1"/>
          <w:sz w:val="28"/>
          <w:szCs w:val="28"/>
        </w:rPr>
        <w:t xml:space="preserve">- </w:t>
      </w:r>
      <w:r w:rsidRPr="00E9317D">
        <w:rPr>
          <w:rFonts w:ascii="Times New Roman" w:hAnsi="Times New Roman"/>
          <w:color w:val="000000" w:themeColor="text1"/>
          <w:sz w:val="28"/>
          <w:szCs w:val="28"/>
          <w:shd w:val="clear" w:color="auto" w:fill="FFFFFF"/>
        </w:rPr>
        <w:t>Bộ Công Thương đã ban hành Công điện hỏa tốc số 6929/CĐ-BCT ngày 11/9/2024 gửi Tập đoàn Điện lực Việt Nam (EVN), Công ty Vận hành hệ thống điện và thị trường điện Quốc gia (NSMO), Sở Công Thương các tỉnh, thành phố khu vực Bắc Bộ; các đơn vị trực thuộc Bộ yêu cầu huy động, tăng cường tối đa mọi nguồn lực cả trong và ngoài ngành điện, khẩn trương khôi phục nhanh nhất hệ thống điện, bảo đảm cấp điện trở lại an toàn cho sản xuất</w:t>
      </w:r>
      <w:r>
        <w:rPr>
          <w:rFonts w:ascii="Times New Roman" w:hAnsi="Times New Roman"/>
          <w:color w:val="000000" w:themeColor="text1"/>
          <w:sz w:val="28"/>
          <w:szCs w:val="28"/>
          <w:shd w:val="clear" w:color="auto" w:fill="FFFFFF"/>
        </w:rPr>
        <w:t>,</w:t>
      </w:r>
      <w:r w:rsidRPr="00E9317D">
        <w:rPr>
          <w:rFonts w:ascii="Times New Roman" w:hAnsi="Times New Roman"/>
          <w:color w:val="000000" w:themeColor="text1"/>
          <w:sz w:val="28"/>
          <w:szCs w:val="28"/>
          <w:shd w:val="clear" w:color="auto" w:fill="FFFFFF"/>
        </w:rPr>
        <w:t xml:space="preserve"> kinh doanh và sinh hoạt của nhân dân.</w:t>
      </w:r>
      <w:r w:rsidRPr="00E9317D">
        <w:rPr>
          <w:rFonts w:ascii="Times New Roman" w:hAnsi="Times New Roman"/>
          <w:bCs/>
          <w:color w:val="000000" w:themeColor="text1"/>
          <w:sz w:val="28"/>
          <w:szCs w:val="28"/>
          <w:shd w:val="clear" w:color="auto" w:fill="FFFFFF"/>
        </w:rPr>
        <w:t xml:space="preserve"> </w:t>
      </w:r>
    </w:p>
    <w:p w14:paraId="00183510" w14:textId="77777777" w:rsidR="0025485E" w:rsidRDefault="0025485E" w:rsidP="0025485E">
      <w:pPr>
        <w:shd w:val="clear" w:color="auto" w:fill="FFFFFF"/>
        <w:spacing w:before="60" w:after="60" w:line="240" w:lineRule="auto"/>
        <w:ind w:firstLine="720"/>
        <w:jc w:val="both"/>
        <w:rPr>
          <w:rFonts w:ascii="Times New Roman" w:hAnsi="Times New Roman"/>
          <w:bCs/>
          <w:color w:val="000000" w:themeColor="text1"/>
          <w:sz w:val="28"/>
          <w:szCs w:val="28"/>
          <w:shd w:val="clear" w:color="auto" w:fill="FFFFFF"/>
        </w:rPr>
      </w:pPr>
      <w:r w:rsidRPr="00E9317D">
        <w:rPr>
          <w:rFonts w:ascii="Times New Roman" w:hAnsi="Times New Roman"/>
          <w:bCs/>
          <w:color w:val="000000" w:themeColor="text1"/>
          <w:sz w:val="28"/>
          <w:szCs w:val="28"/>
          <w:shd w:val="clear" w:color="auto" w:fill="FFFFFF"/>
        </w:rPr>
        <w:t>- Bộ Công an đã ban hành Công điện số 15/CĐ-BCA-V01 ngày 12/9/2024 gửi Công an các đơn vị, địa phương về việc tập trung ứng phó lũ lớn, đảm bảo an toàn đê điều trên các sông ở Bắc Bộ, nhất là hệ thống sông Hồng - sông Thái Bình.</w:t>
      </w:r>
    </w:p>
    <w:p w14:paraId="4E66CE72" w14:textId="4834AEA4" w:rsidR="0029121B" w:rsidRPr="001D512E" w:rsidRDefault="0029121B" w:rsidP="0029121B">
      <w:pPr>
        <w:widowControl w:val="0"/>
        <w:shd w:val="clear" w:color="auto" w:fill="FFFFFF"/>
        <w:tabs>
          <w:tab w:val="left" w:pos="1134"/>
        </w:tabs>
        <w:suppressAutoHyphens/>
        <w:spacing w:before="60" w:after="60" w:line="240" w:lineRule="auto"/>
        <w:ind w:firstLine="709"/>
        <w:jc w:val="both"/>
        <w:rPr>
          <w:ins w:id="0" w:author="ADMIN" w:date="2024-09-15T06:11:00Z"/>
          <w:rFonts w:ascii="Times New Roman Bold" w:hAnsi="Times New Roman Bold"/>
          <w:b/>
          <w:bCs/>
          <w:spacing w:val="-4"/>
          <w:kern w:val="28"/>
          <w:sz w:val="28"/>
          <w:szCs w:val="28"/>
        </w:rPr>
      </w:pPr>
      <w:ins w:id="1" w:author="ADMIN" w:date="2024-09-15T06:11:00Z">
        <w:r>
          <w:rPr>
            <w:rFonts w:ascii="Times New Roman Bold" w:hAnsi="Times New Roman Bold"/>
            <w:b/>
            <w:bCs/>
            <w:spacing w:val="-4"/>
            <w:kern w:val="28"/>
            <w:sz w:val="28"/>
            <w:szCs w:val="28"/>
          </w:rPr>
          <w:t>2</w:t>
        </w:r>
        <w:r w:rsidRPr="001D512E">
          <w:rPr>
            <w:rFonts w:ascii="Times New Roman Bold" w:hAnsi="Times New Roman Bold"/>
            <w:b/>
            <w:bCs/>
            <w:spacing w:val="-4"/>
            <w:kern w:val="28"/>
            <w:sz w:val="28"/>
            <w:szCs w:val="28"/>
          </w:rPr>
          <w:t>. Về hành lang pháp lý hỗ trợ người dân bị ảnh hưởng bởi cơn bão số 3</w:t>
        </w:r>
      </w:ins>
    </w:p>
    <w:p w14:paraId="590AD703" w14:textId="55825B96" w:rsidR="0029121B" w:rsidRPr="001D512E" w:rsidRDefault="0029121B" w:rsidP="0029121B">
      <w:pPr>
        <w:widowControl w:val="0"/>
        <w:shd w:val="clear" w:color="auto" w:fill="FFFFFF"/>
        <w:tabs>
          <w:tab w:val="left" w:pos="1134"/>
        </w:tabs>
        <w:suppressAutoHyphens/>
        <w:spacing w:before="60" w:after="60" w:line="240" w:lineRule="auto"/>
        <w:ind w:firstLine="709"/>
        <w:jc w:val="both"/>
        <w:rPr>
          <w:ins w:id="2" w:author="ADMIN" w:date="2024-09-15T06:11:00Z"/>
          <w:rFonts w:ascii="Times New Roman" w:hAnsi="Times New Roman"/>
          <w:bCs/>
          <w:kern w:val="28"/>
          <w:sz w:val="28"/>
          <w:szCs w:val="28"/>
        </w:rPr>
      </w:pPr>
      <w:ins w:id="3" w:author="ADMIN" w:date="2024-09-15T06:11:00Z">
        <w:r w:rsidRPr="001D512E">
          <w:rPr>
            <w:rFonts w:ascii="Times New Roman" w:hAnsi="Times New Roman"/>
            <w:bCs/>
            <w:kern w:val="28"/>
            <w:sz w:val="28"/>
            <w:szCs w:val="28"/>
          </w:rPr>
          <w:t xml:space="preserve">Bộ Lao động - Thương binh và Xã hội đã trình Chính phủ ban hành chế độ, chính sách cứu trợ người dân bị ảnh hưởng nặng bởi thiên tai </w:t>
        </w:r>
        <w:r w:rsidRPr="007653FD">
          <w:rPr>
            <w:rFonts w:ascii="Times New Roman" w:hAnsi="Times New Roman"/>
            <w:bCs/>
            <w:i/>
            <w:iCs/>
            <w:kern w:val="28"/>
            <w:sz w:val="28"/>
            <w:szCs w:val="28"/>
            <w:rPrChange w:id="4" w:author="Duc Hoai" w:date="2024-09-15T06:14:00Z" w16du:dateUtc="2024-09-14T23:14:00Z">
              <w:rPr>
                <w:rFonts w:ascii="Times New Roman" w:hAnsi="Times New Roman"/>
                <w:bCs/>
                <w:kern w:val="28"/>
                <w:sz w:val="28"/>
                <w:szCs w:val="28"/>
              </w:rPr>
            </w:rPrChange>
          </w:rPr>
          <w:t xml:space="preserve">(theo quy định tại Nghị định số 20/2021/NĐ-CP ngày 15/3/2021 </w:t>
        </w:r>
        <w:del w:id="5" w:author="Duc Hoai" w:date="2024-09-15T06:14:00Z" w16du:dateUtc="2024-09-14T23:14:00Z">
          <w:r w:rsidRPr="007653FD" w:rsidDel="007653FD">
            <w:rPr>
              <w:rFonts w:ascii="Times New Roman" w:hAnsi="Times New Roman"/>
              <w:bCs/>
              <w:i/>
              <w:iCs/>
              <w:kern w:val="28"/>
              <w:sz w:val="28"/>
              <w:szCs w:val="28"/>
              <w:rPrChange w:id="6" w:author="Duc Hoai" w:date="2024-09-15T06:14:00Z" w16du:dateUtc="2024-09-14T23:14:00Z">
                <w:rPr>
                  <w:rFonts w:ascii="Times New Roman" w:hAnsi="Times New Roman"/>
                  <w:bCs/>
                  <w:kern w:val="28"/>
                  <w:sz w:val="28"/>
                  <w:szCs w:val="28"/>
                </w:rPr>
              </w:rPrChange>
            </w:rPr>
            <w:delText xml:space="preserve">của Chính phủ quy định chính sách trợ giúp xã hội đối với đối tượng bảo trợ xã hội </w:delText>
          </w:r>
        </w:del>
        <w:r w:rsidRPr="007653FD">
          <w:rPr>
            <w:rFonts w:ascii="Times New Roman" w:hAnsi="Times New Roman"/>
            <w:bCs/>
            <w:i/>
            <w:iCs/>
            <w:kern w:val="28"/>
            <w:sz w:val="28"/>
            <w:szCs w:val="28"/>
            <w:rPrChange w:id="7" w:author="Duc Hoai" w:date="2024-09-15T06:14:00Z" w16du:dateUtc="2024-09-14T23:14:00Z">
              <w:rPr>
                <w:rFonts w:ascii="Times New Roman" w:hAnsi="Times New Roman"/>
                <w:bCs/>
                <w:kern w:val="28"/>
                <w:sz w:val="28"/>
                <w:szCs w:val="28"/>
              </w:rPr>
            </w:rPrChange>
          </w:rPr>
          <w:t>và Nghị định số 76/2024/NĐ-CP ngày 01/7/2024 của Chính phủ sửa đổi, bổ sung một số điều của Nghị định số 20/2021/NĐ-CP ngày 15/3/2021 của Chính phủ quy định chính sách trợ giúp xã hội đối với đối tượng bảo trợ xã hội)</w:t>
        </w:r>
        <w:r w:rsidRPr="001D512E">
          <w:rPr>
            <w:rFonts w:ascii="Times New Roman" w:hAnsi="Times New Roman"/>
            <w:bCs/>
            <w:kern w:val="28"/>
            <w:sz w:val="28"/>
            <w:szCs w:val="28"/>
          </w:rPr>
          <w:t xml:space="preserve"> như sau:</w:t>
        </w:r>
      </w:ins>
    </w:p>
    <w:p w14:paraId="0FE761A3" w14:textId="77777777" w:rsidR="0029121B" w:rsidRPr="001D512E" w:rsidRDefault="0029121B" w:rsidP="0029121B">
      <w:pPr>
        <w:pStyle w:val="ThngthngWeb"/>
        <w:shd w:val="clear" w:color="auto" w:fill="FFFFFF"/>
        <w:spacing w:before="60" w:beforeAutospacing="0" w:after="40" w:afterAutospacing="0"/>
        <w:ind w:firstLine="709"/>
        <w:jc w:val="both"/>
        <w:rPr>
          <w:ins w:id="8" w:author="ADMIN" w:date="2024-09-15T06:11:00Z"/>
          <w:color w:val="000000"/>
          <w:sz w:val="28"/>
          <w:szCs w:val="28"/>
        </w:rPr>
      </w:pPr>
      <w:ins w:id="9" w:author="ADMIN" w:date="2024-09-15T06:11:00Z">
        <w:r w:rsidRPr="001D512E">
          <w:rPr>
            <w:color w:val="000000"/>
            <w:sz w:val="28"/>
            <w:szCs w:val="28"/>
            <w:lang w:val="en-US"/>
          </w:rPr>
          <w:t xml:space="preserve">- </w:t>
        </w:r>
        <w:bookmarkStart w:id="10" w:name="dieu_12"/>
        <w:r w:rsidRPr="001D512E">
          <w:rPr>
            <w:bCs/>
            <w:color w:val="000000"/>
            <w:sz w:val="28"/>
            <w:szCs w:val="28"/>
            <w:shd w:val="clear" w:color="auto" w:fill="FFFFFF"/>
          </w:rPr>
          <w:t>Hỗ trợ lương thực và nhu yếu phẩm thiết yếu từ nguồn ngân sách nhà nước</w:t>
        </w:r>
        <w:bookmarkEnd w:id="10"/>
        <w:r w:rsidRPr="001D512E">
          <w:rPr>
            <w:bCs/>
            <w:color w:val="000000"/>
            <w:sz w:val="28"/>
            <w:szCs w:val="28"/>
            <w:shd w:val="clear" w:color="auto" w:fill="FFFFFF"/>
            <w:lang w:val="en-US"/>
          </w:rPr>
          <w:t xml:space="preserve">: </w:t>
        </w:r>
        <w:r w:rsidRPr="001D512E">
          <w:rPr>
            <w:color w:val="000000"/>
            <w:sz w:val="28"/>
            <w:szCs w:val="28"/>
          </w:rPr>
          <w:t>Hỗ trợ 15 kg gạo/người/tháng trong thời không quá 3 tháng cho mỗi đợt hỗ trợ cho đối tượng thiếu đói do thiên tai, hỏa hoạn, mất mùa, giáp hạt hoặc lý do bất khả kháng khác từ nguồn lực của địa phương và nguồn dự trữ quốc gia.</w:t>
        </w:r>
      </w:ins>
    </w:p>
    <w:p w14:paraId="3A9971FF" w14:textId="77777777" w:rsidR="0029121B" w:rsidRPr="001D512E" w:rsidRDefault="0029121B" w:rsidP="0029121B">
      <w:pPr>
        <w:pStyle w:val="ThngthngWeb"/>
        <w:shd w:val="clear" w:color="auto" w:fill="FFFFFF"/>
        <w:spacing w:before="60" w:beforeAutospacing="0" w:after="40" w:afterAutospacing="0"/>
        <w:ind w:firstLine="709"/>
        <w:jc w:val="both"/>
        <w:rPr>
          <w:ins w:id="11" w:author="ADMIN" w:date="2024-09-15T06:11:00Z"/>
          <w:color w:val="000000"/>
          <w:sz w:val="28"/>
          <w:szCs w:val="28"/>
        </w:rPr>
      </w:pPr>
      <w:ins w:id="12" w:author="ADMIN" w:date="2024-09-15T06:11:00Z">
        <w:r w:rsidRPr="001D512E">
          <w:rPr>
            <w:color w:val="000000"/>
            <w:sz w:val="28"/>
            <w:szCs w:val="28"/>
            <w:lang w:val="en-US"/>
          </w:rPr>
          <w:t xml:space="preserve">- </w:t>
        </w:r>
        <w:r w:rsidRPr="001D512E">
          <w:rPr>
            <w:color w:val="000000"/>
            <w:sz w:val="28"/>
            <w:szCs w:val="28"/>
          </w:rPr>
          <w:t>Hỗ trợ nhu yếu phẩm thiết yếu:</w:t>
        </w:r>
        <w:r w:rsidRPr="001D512E">
          <w:rPr>
            <w:color w:val="000000"/>
            <w:sz w:val="28"/>
            <w:szCs w:val="28"/>
            <w:lang w:val="en-US"/>
          </w:rPr>
          <w:t xml:space="preserve"> </w:t>
        </w:r>
        <w:r w:rsidRPr="001D512E">
          <w:rPr>
            <w:color w:val="000000"/>
            <w:sz w:val="28"/>
            <w:szCs w:val="28"/>
          </w:rPr>
          <w:t>Đối tượng có hoàn cảnh khó khăn do thiên tai, hỏa hoạn, dịch bệnh hoặc lý do bất khả kháng khác mà mất nhà ở và không có khả năng tự bảo đảm các nhu cầu thiết yếu thì được xem xét hỗ trợ từ nguồn lực huy động hoặc nguồn dự trữ quốc gia: lều bạt, nước uống, thực phẩm, chăn màn, xoong nồi, chất đốt, xuồng máy và một số mặt hàng thiết yếu khác phục vụ nhu cầu trước mắt, tại chỗ.</w:t>
        </w:r>
      </w:ins>
    </w:p>
    <w:p w14:paraId="2BB71DED" w14:textId="77777777" w:rsidR="0029121B" w:rsidRPr="001D512E" w:rsidRDefault="0029121B" w:rsidP="0029121B">
      <w:pPr>
        <w:pStyle w:val="ThngthngWeb"/>
        <w:shd w:val="clear" w:color="auto" w:fill="FFFFFF"/>
        <w:spacing w:before="60" w:beforeAutospacing="0" w:after="40" w:afterAutospacing="0"/>
        <w:ind w:firstLine="709"/>
        <w:jc w:val="both"/>
        <w:rPr>
          <w:ins w:id="13" w:author="ADMIN" w:date="2024-09-15T06:11:00Z"/>
          <w:color w:val="000000"/>
          <w:sz w:val="28"/>
          <w:szCs w:val="28"/>
          <w:lang w:val="en-US"/>
        </w:rPr>
      </w:pPr>
      <w:bookmarkStart w:id="14" w:name="dieu_13"/>
      <w:ins w:id="15" w:author="ADMIN" w:date="2024-09-15T06:11:00Z">
        <w:r w:rsidRPr="001D512E">
          <w:rPr>
            <w:b/>
            <w:bCs/>
            <w:color w:val="000000"/>
            <w:sz w:val="28"/>
            <w:szCs w:val="28"/>
            <w:lang w:val="en-US"/>
          </w:rPr>
          <w:t>-</w:t>
        </w:r>
        <w:r w:rsidRPr="001D512E">
          <w:rPr>
            <w:b/>
            <w:bCs/>
            <w:color w:val="000000"/>
            <w:sz w:val="28"/>
            <w:szCs w:val="28"/>
          </w:rPr>
          <w:t xml:space="preserve"> </w:t>
        </w:r>
        <w:r w:rsidRPr="001D512E">
          <w:rPr>
            <w:bCs/>
            <w:color w:val="000000"/>
            <w:sz w:val="28"/>
            <w:szCs w:val="28"/>
          </w:rPr>
          <w:t>Hỗ trợ chi phí điều trị người bị thương nặng</w:t>
        </w:r>
        <w:bookmarkEnd w:id="14"/>
        <w:r w:rsidRPr="001D512E">
          <w:rPr>
            <w:color w:val="000000"/>
            <w:sz w:val="28"/>
            <w:szCs w:val="28"/>
            <w:lang w:val="en-US"/>
          </w:rPr>
          <w:t xml:space="preserve">: </w:t>
        </w:r>
        <w:r w:rsidRPr="001D512E">
          <w:rPr>
            <w:color w:val="000000"/>
            <w:sz w:val="28"/>
            <w:szCs w:val="28"/>
          </w:rPr>
          <w:t xml:space="preserve">Người bị thương nặng do thiên tai, hỏa hoạn; tai nạn giao thông, tai nạn lao động nghiêm trọng hoặc do các lý do bất khả kháng khác tại nơi cư trú được xem xét hỗ trợ với mức tối thiểu bằng 10 lần mức chuẩn trợ giúp xã hội </w:t>
        </w:r>
        <w:r w:rsidRPr="001D512E">
          <w:rPr>
            <w:color w:val="000000"/>
            <w:sz w:val="28"/>
            <w:szCs w:val="28"/>
            <w:lang w:val="en-US"/>
          </w:rPr>
          <w:t>(tối thiểu 5.000.000 đồng/người).</w:t>
        </w:r>
      </w:ins>
    </w:p>
    <w:p w14:paraId="2B03E238" w14:textId="77777777" w:rsidR="0029121B" w:rsidRPr="001D512E" w:rsidRDefault="0029121B" w:rsidP="0029121B">
      <w:pPr>
        <w:pStyle w:val="ThngthngWeb"/>
        <w:shd w:val="clear" w:color="auto" w:fill="FFFFFF"/>
        <w:spacing w:before="60" w:beforeAutospacing="0" w:after="40" w:afterAutospacing="0"/>
        <w:ind w:firstLine="709"/>
        <w:jc w:val="both"/>
        <w:rPr>
          <w:ins w:id="16" w:author="ADMIN" w:date="2024-09-15T06:11:00Z"/>
          <w:color w:val="000000"/>
          <w:sz w:val="28"/>
          <w:szCs w:val="28"/>
          <w:lang w:val="en-US"/>
        </w:rPr>
      </w:pPr>
      <w:bookmarkStart w:id="17" w:name="dieu_14"/>
      <w:ins w:id="18" w:author="ADMIN" w:date="2024-09-15T06:11:00Z">
        <w:r w:rsidRPr="001D512E">
          <w:rPr>
            <w:b/>
            <w:bCs/>
            <w:color w:val="000000"/>
            <w:sz w:val="28"/>
            <w:szCs w:val="28"/>
            <w:lang w:val="en-US"/>
          </w:rPr>
          <w:t>-</w:t>
        </w:r>
        <w:r w:rsidRPr="001D512E">
          <w:rPr>
            <w:b/>
            <w:bCs/>
            <w:color w:val="000000"/>
            <w:sz w:val="28"/>
            <w:szCs w:val="28"/>
          </w:rPr>
          <w:t xml:space="preserve"> </w:t>
        </w:r>
        <w:r w:rsidRPr="001D512E">
          <w:rPr>
            <w:bCs/>
            <w:color w:val="000000"/>
            <w:sz w:val="28"/>
            <w:szCs w:val="28"/>
          </w:rPr>
          <w:t>Hỗ trợ chi phí mai táng</w:t>
        </w:r>
        <w:bookmarkEnd w:id="17"/>
        <w:r w:rsidRPr="001D512E">
          <w:rPr>
            <w:color w:val="000000"/>
            <w:sz w:val="28"/>
            <w:szCs w:val="28"/>
            <w:lang w:val="en-US"/>
          </w:rPr>
          <w:t xml:space="preserve">: </w:t>
        </w:r>
        <w:r w:rsidRPr="001D512E">
          <w:rPr>
            <w:color w:val="000000"/>
            <w:sz w:val="28"/>
            <w:szCs w:val="28"/>
          </w:rPr>
          <w:t xml:space="preserve">Hộ gia đình có người chết, mất tích do thiên tai, hỏa hoạn, dịch bệnh; tai nạn giao thông, tai nạn lao động nghiêm trọng hoặc các lý do bất khả kháng khác được xem xét hỗ trợ chi phí mai táng với mức tối thiểu bằng 50 lần mức chuẩn trợ giúp xã hội </w:t>
        </w:r>
        <w:r w:rsidRPr="001D512E">
          <w:rPr>
            <w:color w:val="000000"/>
            <w:sz w:val="28"/>
            <w:szCs w:val="28"/>
            <w:lang w:val="en-US"/>
          </w:rPr>
          <w:t>(tối thiểu 25.000.000 đồng/người).</w:t>
        </w:r>
      </w:ins>
    </w:p>
    <w:p w14:paraId="4F0A3F02" w14:textId="77777777" w:rsidR="0029121B" w:rsidRPr="001D512E" w:rsidRDefault="0029121B" w:rsidP="0029121B">
      <w:pPr>
        <w:pStyle w:val="ThngthngWeb"/>
        <w:shd w:val="clear" w:color="auto" w:fill="FFFFFF"/>
        <w:spacing w:before="60" w:beforeAutospacing="0" w:after="40" w:afterAutospacing="0"/>
        <w:ind w:firstLine="709"/>
        <w:jc w:val="both"/>
        <w:rPr>
          <w:ins w:id="19" w:author="ADMIN" w:date="2024-09-15T06:11:00Z"/>
          <w:color w:val="000000"/>
          <w:sz w:val="28"/>
          <w:szCs w:val="28"/>
          <w:lang w:val="en-US"/>
        </w:rPr>
      </w:pPr>
      <w:bookmarkStart w:id="20" w:name="dieu_15"/>
      <w:ins w:id="21" w:author="ADMIN" w:date="2024-09-15T06:11:00Z">
        <w:r w:rsidRPr="001D512E">
          <w:rPr>
            <w:b/>
            <w:bCs/>
            <w:color w:val="000000"/>
            <w:sz w:val="28"/>
            <w:szCs w:val="28"/>
            <w:lang w:val="en-US"/>
          </w:rPr>
          <w:t xml:space="preserve">- </w:t>
        </w:r>
        <w:r w:rsidRPr="001D512E">
          <w:rPr>
            <w:bCs/>
            <w:color w:val="000000"/>
            <w:sz w:val="28"/>
            <w:szCs w:val="28"/>
          </w:rPr>
          <w:t>Hỗ trợ làm nhà ở, sửa chữa nhà ở</w:t>
        </w:r>
        <w:bookmarkEnd w:id="20"/>
        <w:r w:rsidRPr="001D512E">
          <w:rPr>
            <w:bCs/>
            <w:color w:val="000000"/>
            <w:sz w:val="28"/>
            <w:szCs w:val="28"/>
            <w:lang w:val="en-US"/>
          </w:rPr>
          <w:t xml:space="preserve">: </w:t>
        </w:r>
        <w:r w:rsidRPr="00FB22BB">
          <w:rPr>
            <w:color w:val="000000"/>
            <w:sz w:val="28"/>
            <w:szCs w:val="28"/>
          </w:rPr>
          <w:t>Hộ</w:t>
        </w:r>
        <w:r w:rsidRPr="001D512E">
          <w:rPr>
            <w:color w:val="000000"/>
            <w:sz w:val="28"/>
            <w:szCs w:val="28"/>
          </w:rPr>
          <w:t xml:space="preserve"> nghèo, hộ cận nghèo, hộ gia đình có hoàn cảnh khó khăn có nhà ở bị đổ, sập, trôi, cháy hoàn toàn do thiên tai, hỏa hoạn hoặc lý do bất khả kháng khác mà không còn nơi ở thì được xem xét hỗ trợ chi phí làm nhà ở với mức tối thiểu 40.000.000 đồng/hộ.</w:t>
        </w:r>
        <w:bookmarkStart w:id="22" w:name="khoan_2_15"/>
      </w:ins>
    </w:p>
    <w:p w14:paraId="57200033" w14:textId="77777777" w:rsidR="0029121B" w:rsidRPr="001D512E" w:rsidRDefault="0029121B" w:rsidP="0029121B">
      <w:pPr>
        <w:pStyle w:val="ThngthngWeb"/>
        <w:shd w:val="clear" w:color="auto" w:fill="FFFFFF"/>
        <w:spacing w:before="60" w:beforeAutospacing="0" w:after="40" w:afterAutospacing="0"/>
        <w:ind w:firstLine="709"/>
        <w:jc w:val="both"/>
        <w:rPr>
          <w:ins w:id="23" w:author="ADMIN" w:date="2024-09-15T06:11:00Z"/>
          <w:color w:val="000000"/>
          <w:sz w:val="28"/>
          <w:szCs w:val="28"/>
          <w:lang w:val="en-US"/>
        </w:rPr>
      </w:pPr>
      <w:ins w:id="24" w:author="ADMIN" w:date="2024-09-15T06:11:00Z">
        <w:r w:rsidRPr="001D512E">
          <w:rPr>
            <w:color w:val="000000"/>
            <w:sz w:val="28"/>
            <w:szCs w:val="28"/>
            <w:lang w:val="en-US"/>
          </w:rPr>
          <w:t xml:space="preserve">- </w:t>
        </w:r>
        <w:r w:rsidRPr="001D512E">
          <w:rPr>
            <w:color w:val="000000"/>
            <w:sz w:val="28"/>
            <w:szCs w:val="28"/>
          </w:rPr>
          <w:t>Hộ phải di dời nhà ở khẩn cấp theo quyết định của cơ quan có thẩm quyền do nguy cơ sạt lở, lũ, lụt, thiên tai, hỏa hoạn hoặc lý do bất khả kháng khác được xem xét hỗ trợ chi phí di dời nhà ở với mức tối thiểu 30.000.000 đồng/hộ.</w:t>
        </w:r>
        <w:bookmarkEnd w:id="22"/>
      </w:ins>
    </w:p>
    <w:p w14:paraId="01B48184" w14:textId="77777777" w:rsidR="0029121B" w:rsidRDefault="0029121B" w:rsidP="0029121B">
      <w:pPr>
        <w:pStyle w:val="ThngthngWeb"/>
        <w:shd w:val="clear" w:color="auto" w:fill="FFFFFF"/>
        <w:spacing w:before="60" w:beforeAutospacing="0" w:after="40" w:afterAutospacing="0"/>
        <w:ind w:firstLine="709"/>
        <w:jc w:val="both"/>
        <w:rPr>
          <w:ins w:id="25" w:author="ADMIN" w:date="2024-09-15T06:11:00Z"/>
          <w:color w:val="000000"/>
          <w:sz w:val="28"/>
          <w:szCs w:val="28"/>
        </w:rPr>
      </w:pPr>
      <w:ins w:id="26" w:author="ADMIN" w:date="2024-09-15T06:11:00Z">
        <w:r w:rsidRPr="001D512E">
          <w:rPr>
            <w:color w:val="000000"/>
            <w:sz w:val="28"/>
            <w:szCs w:val="28"/>
            <w:lang w:val="en-US"/>
          </w:rPr>
          <w:t xml:space="preserve">- </w:t>
        </w:r>
        <w:r w:rsidRPr="001D512E">
          <w:rPr>
            <w:color w:val="000000"/>
            <w:sz w:val="28"/>
            <w:szCs w:val="28"/>
          </w:rPr>
          <w:t>Hộ nghèo, hộ cận nghèo, hộ gia đình có hoàn cảnh khó khăn có nhà ở bị hư hỏng nặng do thiên tai, hỏa hoạn hoặc lý do bất khả kháng khác mà không ở được thì được xem xét hỗ trợ chi phí sửa chữa nhà ở với mức tối thiểu 20.000.000 đồng/hộ.</w:t>
        </w:r>
      </w:ins>
    </w:p>
    <w:p w14:paraId="04D96864" w14:textId="7DAAF200" w:rsidR="0029121B" w:rsidRPr="007653FD" w:rsidRDefault="0029121B" w:rsidP="0029121B">
      <w:pPr>
        <w:pStyle w:val="ThngthngWeb"/>
        <w:shd w:val="clear" w:color="auto" w:fill="FFFFFF"/>
        <w:spacing w:before="60" w:beforeAutospacing="0" w:after="40" w:afterAutospacing="0"/>
        <w:ind w:firstLine="709"/>
        <w:jc w:val="both"/>
        <w:rPr>
          <w:ins w:id="27" w:author="ADMIN" w:date="2024-09-15T06:11:00Z"/>
          <w:color w:val="000000"/>
          <w:spacing w:val="-2"/>
          <w:sz w:val="28"/>
          <w:szCs w:val="28"/>
          <w:lang w:val="en-US"/>
          <w:rPrChange w:id="28" w:author="Duc Hoai" w:date="2024-09-15T06:16:00Z" w16du:dateUtc="2024-09-14T23:16:00Z">
            <w:rPr>
              <w:ins w:id="29" w:author="ADMIN" w:date="2024-09-15T06:11:00Z"/>
              <w:color w:val="000000"/>
              <w:sz w:val="28"/>
              <w:szCs w:val="28"/>
              <w:lang w:val="en-US"/>
            </w:rPr>
          </w:rPrChange>
        </w:rPr>
      </w:pPr>
      <w:ins w:id="30" w:author="ADMIN" w:date="2024-09-15T06:11:00Z">
        <w:r w:rsidRPr="007653FD">
          <w:rPr>
            <w:color w:val="000000"/>
            <w:spacing w:val="-2"/>
            <w:sz w:val="28"/>
            <w:szCs w:val="28"/>
            <w:lang w:val="en-US"/>
            <w:rPrChange w:id="31" w:author="Duc Hoai" w:date="2024-09-15T06:16:00Z" w16du:dateUtc="2024-09-14T23:16:00Z">
              <w:rPr>
                <w:color w:val="000000"/>
                <w:sz w:val="28"/>
                <w:szCs w:val="28"/>
                <w:lang w:val="en-US"/>
              </w:rPr>
            </w:rPrChange>
          </w:rPr>
          <w:t>Căn cứ vào chế độ, chính sách cứu trợ nêu trên</w:t>
        </w:r>
      </w:ins>
      <w:ins w:id="32" w:author="Duc Hoai" w:date="2024-09-15T06:15:00Z" w16du:dateUtc="2024-09-14T23:15:00Z">
        <w:r w:rsidR="007653FD" w:rsidRPr="007653FD">
          <w:rPr>
            <w:color w:val="000000"/>
            <w:spacing w:val="-2"/>
            <w:sz w:val="28"/>
            <w:szCs w:val="28"/>
            <w:lang w:val="en-US"/>
            <w:rPrChange w:id="33" w:author="Duc Hoai" w:date="2024-09-15T06:16:00Z" w16du:dateUtc="2024-09-14T23:16:00Z">
              <w:rPr>
                <w:color w:val="000000"/>
                <w:sz w:val="28"/>
                <w:szCs w:val="28"/>
                <w:lang w:val="en-US"/>
              </w:rPr>
            </w:rPrChange>
          </w:rPr>
          <w:t>,</w:t>
        </w:r>
      </w:ins>
      <w:ins w:id="34" w:author="ADMIN" w:date="2024-09-15T06:11:00Z">
        <w:r w:rsidRPr="007653FD">
          <w:rPr>
            <w:color w:val="000000"/>
            <w:spacing w:val="-2"/>
            <w:sz w:val="28"/>
            <w:szCs w:val="28"/>
            <w:lang w:val="en-US"/>
            <w:rPrChange w:id="35" w:author="Duc Hoai" w:date="2024-09-15T06:16:00Z" w16du:dateUtc="2024-09-14T23:16:00Z">
              <w:rPr>
                <w:color w:val="000000"/>
                <w:sz w:val="28"/>
                <w:szCs w:val="28"/>
                <w:lang w:val="en-US"/>
              </w:rPr>
            </w:rPrChange>
          </w:rPr>
          <w:t xml:space="preserve"> các địa phương đã và đang chủ động hỗ trợ nhân dân bị ảnh hưởng nặng bởi thiên tai</w:t>
        </w:r>
      </w:ins>
      <w:ins w:id="36" w:author="Duc Hoai" w:date="2024-09-15T06:15:00Z" w16du:dateUtc="2024-09-14T23:15:00Z">
        <w:r w:rsidR="007653FD" w:rsidRPr="007653FD">
          <w:rPr>
            <w:color w:val="000000"/>
            <w:spacing w:val="-2"/>
            <w:sz w:val="28"/>
            <w:szCs w:val="28"/>
            <w:lang w:val="en-US"/>
            <w:rPrChange w:id="37" w:author="Duc Hoai" w:date="2024-09-15T06:16:00Z" w16du:dateUtc="2024-09-14T23:16:00Z">
              <w:rPr>
                <w:color w:val="000000"/>
                <w:sz w:val="28"/>
                <w:szCs w:val="28"/>
                <w:lang w:val="en-US"/>
              </w:rPr>
            </w:rPrChange>
          </w:rPr>
          <w:t>.</w:t>
        </w:r>
      </w:ins>
      <w:ins w:id="38" w:author="ADMIN" w:date="2024-09-15T06:11:00Z">
        <w:del w:id="39" w:author="Duc Hoai" w:date="2024-09-15T06:15:00Z" w16du:dateUtc="2024-09-14T23:15:00Z">
          <w:r w:rsidRPr="007653FD" w:rsidDel="007653FD">
            <w:rPr>
              <w:color w:val="000000"/>
              <w:spacing w:val="-2"/>
              <w:sz w:val="28"/>
              <w:szCs w:val="28"/>
              <w:lang w:val="en-US"/>
              <w:rPrChange w:id="40" w:author="Duc Hoai" w:date="2024-09-15T06:16:00Z" w16du:dateUtc="2024-09-14T23:16:00Z">
                <w:rPr>
                  <w:color w:val="000000"/>
                  <w:sz w:val="28"/>
                  <w:szCs w:val="28"/>
                  <w:lang w:val="en-US"/>
                </w:rPr>
              </w:rPrChange>
            </w:rPr>
            <w:delText>,</w:delText>
          </w:r>
        </w:del>
        <w:r w:rsidRPr="007653FD">
          <w:rPr>
            <w:color w:val="000000"/>
            <w:spacing w:val="-2"/>
            <w:sz w:val="28"/>
            <w:szCs w:val="28"/>
            <w:lang w:val="en-US"/>
            <w:rPrChange w:id="41" w:author="Duc Hoai" w:date="2024-09-15T06:16:00Z" w16du:dateUtc="2024-09-14T23:16:00Z">
              <w:rPr>
                <w:color w:val="000000"/>
                <w:sz w:val="28"/>
                <w:szCs w:val="28"/>
                <w:lang w:val="en-US"/>
              </w:rPr>
            </w:rPrChange>
          </w:rPr>
          <w:t xml:space="preserve"> </w:t>
        </w:r>
        <w:r w:rsidRPr="007653FD">
          <w:rPr>
            <w:bCs/>
            <w:spacing w:val="-2"/>
            <w:sz w:val="28"/>
            <w:szCs w:val="28"/>
            <w:rPrChange w:id="42" w:author="Duc Hoai" w:date="2024-09-15T06:16:00Z" w16du:dateUtc="2024-09-14T23:16:00Z">
              <w:rPr>
                <w:bCs/>
                <w:kern w:val="28"/>
                <w:sz w:val="28"/>
                <w:szCs w:val="28"/>
              </w:rPr>
            </w:rPrChange>
          </w:rPr>
          <w:t>Bộ Lao động - Thương binh và Xã hội</w:t>
        </w:r>
        <w:r w:rsidRPr="007653FD">
          <w:rPr>
            <w:bCs/>
            <w:spacing w:val="-2"/>
            <w:sz w:val="28"/>
            <w:szCs w:val="28"/>
            <w:lang w:val="en-US"/>
            <w:rPrChange w:id="43" w:author="Duc Hoai" w:date="2024-09-15T06:16:00Z" w16du:dateUtc="2024-09-14T23:16:00Z">
              <w:rPr>
                <w:bCs/>
                <w:kern w:val="28"/>
                <w:sz w:val="28"/>
                <w:szCs w:val="28"/>
                <w:lang w:val="en-US"/>
              </w:rPr>
            </w:rPrChange>
          </w:rPr>
          <w:t xml:space="preserve"> </w:t>
        </w:r>
        <w:del w:id="44" w:author="Duc Hoai" w:date="2024-09-15T06:15:00Z" w16du:dateUtc="2024-09-14T23:15:00Z">
          <w:r w:rsidRPr="007653FD" w:rsidDel="007653FD">
            <w:rPr>
              <w:bCs/>
              <w:spacing w:val="-2"/>
              <w:sz w:val="28"/>
              <w:szCs w:val="28"/>
              <w:lang w:val="en-US"/>
              <w:rPrChange w:id="45" w:author="Duc Hoai" w:date="2024-09-15T06:16:00Z" w16du:dateUtc="2024-09-14T23:16:00Z">
                <w:rPr>
                  <w:bCs/>
                  <w:kern w:val="28"/>
                  <w:sz w:val="28"/>
                  <w:szCs w:val="28"/>
                  <w:lang w:val="en-US"/>
                </w:rPr>
              </w:rPrChange>
            </w:rPr>
            <w:delText>sẽ</w:delText>
          </w:r>
        </w:del>
      </w:ins>
      <w:ins w:id="46" w:author="Duc Hoai" w:date="2024-09-15T06:15:00Z" w16du:dateUtc="2024-09-14T23:15:00Z">
        <w:r w:rsidR="007653FD" w:rsidRPr="007653FD">
          <w:rPr>
            <w:bCs/>
            <w:spacing w:val="-2"/>
            <w:sz w:val="28"/>
            <w:szCs w:val="28"/>
            <w:lang w:val="en-US"/>
            <w:rPrChange w:id="47" w:author="Duc Hoai" w:date="2024-09-15T06:16:00Z" w16du:dateUtc="2024-09-14T23:16:00Z">
              <w:rPr>
                <w:bCs/>
                <w:kern w:val="28"/>
                <w:sz w:val="28"/>
                <w:szCs w:val="28"/>
                <w:lang w:val="en-US"/>
              </w:rPr>
            </w:rPrChange>
          </w:rPr>
          <w:t>tiếp tục</w:t>
        </w:r>
      </w:ins>
      <w:ins w:id="48" w:author="ADMIN" w:date="2024-09-15T06:11:00Z">
        <w:r w:rsidRPr="007653FD">
          <w:rPr>
            <w:bCs/>
            <w:spacing w:val="-2"/>
            <w:sz w:val="28"/>
            <w:szCs w:val="28"/>
            <w:lang w:val="en-US"/>
            <w:rPrChange w:id="49" w:author="Duc Hoai" w:date="2024-09-15T06:16:00Z" w16du:dateUtc="2024-09-14T23:16:00Z">
              <w:rPr>
                <w:bCs/>
                <w:kern w:val="28"/>
                <w:sz w:val="28"/>
                <w:szCs w:val="28"/>
                <w:lang w:val="en-US"/>
              </w:rPr>
            </w:rPrChange>
          </w:rPr>
          <w:t xml:space="preserve"> tổng hợp báo cáo chi tiết Thủ tướng Chính phủ, Chính phủ</w:t>
        </w:r>
        <w:del w:id="50" w:author="Duc Hoai" w:date="2024-09-15T06:15:00Z" w16du:dateUtc="2024-09-14T23:15:00Z">
          <w:r w:rsidRPr="007653FD" w:rsidDel="007653FD">
            <w:rPr>
              <w:bCs/>
              <w:spacing w:val="-2"/>
              <w:sz w:val="28"/>
              <w:szCs w:val="28"/>
              <w:lang w:val="en-US"/>
              <w:rPrChange w:id="51" w:author="Duc Hoai" w:date="2024-09-15T06:16:00Z" w16du:dateUtc="2024-09-14T23:16:00Z">
                <w:rPr>
                  <w:bCs/>
                  <w:kern w:val="28"/>
                  <w:sz w:val="28"/>
                  <w:szCs w:val="28"/>
                  <w:lang w:val="en-US"/>
                </w:rPr>
              </w:rPrChange>
            </w:rPr>
            <w:delText xml:space="preserve"> sau</w:delText>
          </w:r>
        </w:del>
        <w:r w:rsidRPr="007653FD">
          <w:rPr>
            <w:bCs/>
            <w:spacing w:val="-2"/>
            <w:sz w:val="28"/>
            <w:szCs w:val="28"/>
            <w:lang w:val="en-US"/>
            <w:rPrChange w:id="52" w:author="Duc Hoai" w:date="2024-09-15T06:16:00Z" w16du:dateUtc="2024-09-14T23:16:00Z">
              <w:rPr>
                <w:bCs/>
                <w:kern w:val="28"/>
                <w:sz w:val="28"/>
                <w:szCs w:val="28"/>
                <w:lang w:val="en-US"/>
              </w:rPr>
            </w:rPrChange>
          </w:rPr>
          <w:t>.</w:t>
        </w:r>
      </w:ins>
    </w:p>
    <w:p w14:paraId="3BB84502" w14:textId="1AAB3DB4" w:rsidR="0025485E" w:rsidRPr="00E9317D" w:rsidRDefault="0025485E" w:rsidP="0025485E">
      <w:pPr>
        <w:shd w:val="clear" w:color="auto" w:fill="FFFFFF"/>
        <w:spacing w:before="60" w:after="60" w:line="240" w:lineRule="auto"/>
        <w:ind w:firstLine="720"/>
        <w:jc w:val="both"/>
        <w:rPr>
          <w:rFonts w:ascii="Times New Roman" w:hAnsi="Times New Roman"/>
          <w:b/>
          <w:color w:val="000000" w:themeColor="text1"/>
          <w:sz w:val="28"/>
          <w:szCs w:val="28"/>
          <w:highlight w:val="white"/>
        </w:rPr>
      </w:pPr>
      <w:del w:id="53" w:author="ADMIN" w:date="2024-09-15T06:11:00Z">
        <w:r w:rsidRPr="00E9317D" w:rsidDel="0029121B">
          <w:rPr>
            <w:rFonts w:ascii="Times New Roman" w:hAnsi="Times New Roman"/>
            <w:b/>
            <w:color w:val="000000" w:themeColor="text1"/>
            <w:sz w:val="28"/>
            <w:szCs w:val="28"/>
            <w:highlight w:val="white"/>
          </w:rPr>
          <w:delText>2</w:delText>
        </w:r>
      </w:del>
      <w:ins w:id="54" w:author="ADMIN" w:date="2024-09-15T06:11:00Z">
        <w:r w:rsidR="0029121B">
          <w:rPr>
            <w:rFonts w:ascii="Times New Roman" w:hAnsi="Times New Roman"/>
            <w:b/>
            <w:color w:val="000000" w:themeColor="text1"/>
            <w:sz w:val="28"/>
            <w:szCs w:val="28"/>
            <w:highlight w:val="white"/>
          </w:rPr>
          <w:t>3</w:t>
        </w:r>
      </w:ins>
      <w:r w:rsidRPr="00E9317D">
        <w:rPr>
          <w:rFonts w:ascii="Times New Roman" w:hAnsi="Times New Roman"/>
          <w:b/>
          <w:color w:val="000000" w:themeColor="text1"/>
          <w:sz w:val="28"/>
          <w:szCs w:val="28"/>
          <w:highlight w:val="white"/>
        </w:rPr>
        <w:t>. Công tác khắc phục thiệt hại</w:t>
      </w:r>
    </w:p>
    <w:p w14:paraId="273C3F49" w14:textId="77777777" w:rsidR="0025485E" w:rsidRPr="00E9317D" w:rsidRDefault="0025485E" w:rsidP="0025485E">
      <w:pPr>
        <w:shd w:val="clear" w:color="auto" w:fill="FFFFFF"/>
        <w:spacing w:before="60" w:after="60" w:line="240" w:lineRule="auto"/>
        <w:ind w:firstLine="720"/>
        <w:jc w:val="both"/>
        <w:rPr>
          <w:rFonts w:ascii="Times New Roman" w:hAnsi="Times New Roman"/>
          <w:color w:val="000000" w:themeColor="text1"/>
          <w:spacing w:val="-2"/>
          <w:sz w:val="28"/>
          <w:szCs w:val="28"/>
          <w:highlight w:val="white"/>
        </w:rPr>
      </w:pPr>
      <w:r w:rsidRPr="00E9317D">
        <w:rPr>
          <w:rFonts w:ascii="Times New Roman" w:hAnsi="Times New Roman"/>
          <w:color w:val="000000" w:themeColor="text1"/>
          <w:spacing w:val="-2"/>
          <w:sz w:val="28"/>
          <w:szCs w:val="28"/>
          <w:highlight w:val="white"/>
        </w:rPr>
        <w:t>a) Trung ương</w:t>
      </w:r>
    </w:p>
    <w:p w14:paraId="4D54A7AA" w14:textId="77777777" w:rsidR="0025485E" w:rsidRDefault="0025485E" w:rsidP="0025485E">
      <w:pPr>
        <w:pStyle w:val="ThngthngWeb"/>
        <w:shd w:val="clear" w:color="auto" w:fill="FFFFFF"/>
        <w:spacing w:before="60" w:beforeAutospacing="0" w:after="60" w:afterAutospacing="0"/>
        <w:ind w:firstLine="720"/>
        <w:jc w:val="both"/>
        <w:rPr>
          <w:color w:val="000000" w:themeColor="text1"/>
          <w:spacing w:val="-2"/>
          <w:sz w:val="28"/>
          <w:szCs w:val="28"/>
          <w:highlight w:val="white"/>
          <w:lang w:val="en-US"/>
        </w:rPr>
      </w:pPr>
      <w:r w:rsidRPr="00E9317D">
        <w:rPr>
          <w:color w:val="000000" w:themeColor="text1"/>
          <w:spacing w:val="-2"/>
          <w:sz w:val="28"/>
          <w:szCs w:val="28"/>
          <w:highlight w:val="white"/>
        </w:rPr>
        <w:t>- Thủ tướng Chính phủ đã quyết định hỗ trợ 100 tỷ đồng từ nguồn dự phòng ngân sách trung ương năm 2024 cho 05 địa phương để thực hiện khắc phục hậu quả, ổn định đời sống cho người dân sau cơn bão số 3, cụ thể: Nam Định 20 tỷ đồng, Thái Bình 30 tỷ đồng, Hải Dương 20 tỷ đồng, Yên Bái 20 tỷ đồng, Hưng Yên 10 tỷ đồng (Quyết định số 943/QĐ-TTg ngày 09/9/2024 về việc hỗ trợ khẩn cấp khắc phục thiệt hại do cơn bão số 3)</w:t>
      </w:r>
      <w:r>
        <w:rPr>
          <w:color w:val="000000" w:themeColor="text1"/>
          <w:spacing w:val="-2"/>
          <w:sz w:val="28"/>
          <w:szCs w:val="28"/>
          <w:highlight w:val="white"/>
        </w:rPr>
        <w:t>.</w:t>
      </w:r>
    </w:p>
    <w:p w14:paraId="43B0FDEC" w14:textId="77777777" w:rsidR="0025485E" w:rsidRPr="00201350" w:rsidRDefault="0025485E" w:rsidP="0025485E">
      <w:pPr>
        <w:shd w:val="clear" w:color="auto" w:fill="FFFFFF"/>
        <w:spacing w:before="60" w:after="60" w:line="240" w:lineRule="auto"/>
        <w:ind w:firstLine="720"/>
        <w:jc w:val="both"/>
        <w:rPr>
          <w:rFonts w:ascii="Times New Roman" w:hAnsi="Times New Roman"/>
          <w:spacing w:val="-2"/>
          <w:sz w:val="28"/>
          <w:szCs w:val="28"/>
          <w:highlight w:val="white"/>
        </w:rPr>
      </w:pPr>
      <w:r w:rsidRPr="00201350">
        <w:rPr>
          <w:rFonts w:ascii="Times New Roman" w:hAnsi="Times New Roman"/>
          <w:spacing w:val="-2"/>
          <w:sz w:val="28"/>
          <w:szCs w:val="28"/>
          <w:highlight w:val="white"/>
        </w:rPr>
        <w:t xml:space="preserve">- </w:t>
      </w:r>
      <w:r w:rsidRPr="0025485E">
        <w:rPr>
          <w:rFonts w:ascii="Times New Roman" w:hAnsi="Times New Roman"/>
          <w:spacing w:val="-2"/>
          <w:sz w:val="28"/>
          <w:szCs w:val="28"/>
          <w:highlight w:val="white"/>
        </w:rPr>
        <w:t>Thủ tướng Chính phủ quyết định xuất cấp 250 tấn gạo dự trữ quốc gia</w:t>
      </w:r>
      <w:r>
        <w:rPr>
          <w:rStyle w:val="ThamchiuCcchu"/>
          <w:rFonts w:ascii="Times New Roman" w:hAnsi="Times New Roman"/>
          <w:spacing w:val="-2"/>
          <w:sz w:val="28"/>
          <w:szCs w:val="28"/>
          <w:highlight w:val="white"/>
        </w:rPr>
        <w:footnoteReference w:id="3"/>
      </w:r>
      <w:r>
        <w:rPr>
          <w:rFonts w:ascii="Times New Roman" w:hAnsi="Times New Roman"/>
          <w:spacing w:val="-2"/>
          <w:sz w:val="28"/>
          <w:szCs w:val="28"/>
          <w:highlight w:val="white"/>
        </w:rPr>
        <w:t>,</w:t>
      </w:r>
      <w:r w:rsidRPr="0025485E">
        <w:rPr>
          <w:rFonts w:ascii="Times New Roman" w:hAnsi="Times New Roman"/>
          <w:spacing w:val="-2"/>
          <w:sz w:val="28"/>
          <w:szCs w:val="28"/>
          <w:highlight w:val="white"/>
        </w:rPr>
        <w:t xml:space="preserve"> giao cho Bộ Quốc </w:t>
      </w:r>
      <w:r>
        <w:rPr>
          <w:rFonts w:ascii="Times New Roman" w:hAnsi="Times New Roman"/>
          <w:spacing w:val="-2"/>
          <w:sz w:val="28"/>
          <w:szCs w:val="28"/>
          <w:highlight w:val="white"/>
        </w:rPr>
        <w:t>p</w:t>
      </w:r>
      <w:r w:rsidRPr="0025485E">
        <w:rPr>
          <w:rFonts w:ascii="Times New Roman" w:hAnsi="Times New Roman"/>
          <w:spacing w:val="-2"/>
          <w:sz w:val="28"/>
          <w:szCs w:val="28"/>
          <w:highlight w:val="white"/>
        </w:rPr>
        <w:t xml:space="preserve">hòng, Bộ Công </w:t>
      </w:r>
      <w:r>
        <w:rPr>
          <w:rFonts w:ascii="Times New Roman" w:hAnsi="Times New Roman"/>
          <w:spacing w:val="-2"/>
          <w:sz w:val="28"/>
          <w:szCs w:val="28"/>
          <w:highlight w:val="white"/>
        </w:rPr>
        <w:t>a</w:t>
      </w:r>
      <w:r w:rsidRPr="0025485E">
        <w:rPr>
          <w:rFonts w:ascii="Times New Roman" w:hAnsi="Times New Roman"/>
          <w:spacing w:val="-2"/>
          <w:sz w:val="28"/>
          <w:szCs w:val="28"/>
          <w:highlight w:val="white"/>
        </w:rPr>
        <w:t xml:space="preserve">n để vận chuyển đến các địa phương bị ảnh hưởng bởi cơn bão số 3, gồm: </w:t>
      </w:r>
      <w:r w:rsidRPr="0025485E">
        <w:rPr>
          <w:rFonts w:ascii="Times New Roman" w:hAnsi="Times New Roman"/>
          <w:spacing w:val="-2"/>
          <w:sz w:val="28"/>
          <w:szCs w:val="28"/>
        </w:rPr>
        <w:t>Lào Cai, Hòa Bình, Sơn La, Lai Châu, Điện Biên, Hà Giang, Cao Bằng, Bắc Kạn, Yên Bái, Tuyên Quang, Phú Thọ, Bắc Giang, Thái Nguyên, Lạng Sơn</w:t>
      </w:r>
      <w:r w:rsidRPr="00201350">
        <w:rPr>
          <w:rFonts w:ascii="Times New Roman" w:hAnsi="Times New Roman"/>
          <w:spacing w:val="-2"/>
          <w:sz w:val="28"/>
          <w:szCs w:val="28"/>
          <w:highlight w:val="white"/>
        </w:rPr>
        <w:t>.</w:t>
      </w:r>
    </w:p>
    <w:p w14:paraId="780A266A" w14:textId="77777777" w:rsidR="0025485E" w:rsidRPr="00716E88" w:rsidRDefault="0025485E" w:rsidP="0025485E">
      <w:pPr>
        <w:pStyle w:val="ThngthngWeb"/>
        <w:shd w:val="clear" w:color="auto" w:fill="FFFFFF"/>
        <w:spacing w:before="60" w:beforeAutospacing="0" w:after="60" w:afterAutospacing="0"/>
        <w:ind w:firstLine="720"/>
        <w:jc w:val="both"/>
        <w:rPr>
          <w:spacing w:val="-2"/>
          <w:sz w:val="28"/>
          <w:szCs w:val="28"/>
          <w:lang w:val="en-US" w:eastAsia="en-US"/>
        </w:rPr>
      </w:pPr>
      <w:r w:rsidRPr="00716E88">
        <w:rPr>
          <w:spacing w:val="-2"/>
          <w:sz w:val="28"/>
          <w:szCs w:val="28"/>
          <w:highlight w:val="white"/>
          <w:lang w:val="en-US"/>
        </w:rPr>
        <w:t xml:space="preserve">- </w:t>
      </w:r>
      <w:r w:rsidRPr="00716E88">
        <w:rPr>
          <w:spacing w:val="-2"/>
          <w:sz w:val="28"/>
          <w:szCs w:val="28"/>
          <w:highlight w:val="white"/>
        </w:rPr>
        <w:t xml:space="preserve">Thủ tướng Chính phủ chỉ đạo </w:t>
      </w:r>
      <w:r w:rsidRPr="00716E88">
        <w:rPr>
          <w:spacing w:val="-2"/>
          <w:sz w:val="28"/>
          <w:szCs w:val="28"/>
          <w:lang w:val="en-US" w:eastAsia="en-US"/>
        </w:rPr>
        <w:t xml:space="preserve">Thống đốc Ngân hàng Nhà nước Việt Nam chỉ đạo các tổ chức tín dụng, các ngân hàng thương mại chủ động rà soát, tổng hợp thiệt hại của khách hàng đang vay vốn, kịp thời áp dụng các chính sách hỗ trợ lãi suất, khoanh nợ, giãn nợ, tiếp tục cho vay để người dân, doanh nghiệp có điều kiện khôi phục sản xuất kinh doanh; chỉ đạo </w:t>
      </w:r>
      <w:r w:rsidRPr="00716E88">
        <w:rPr>
          <w:spacing w:val="-2"/>
          <w:sz w:val="28"/>
          <w:szCs w:val="28"/>
        </w:rPr>
        <w:t>Bộ trưởng Bộ Tài chính chỉ đạo tổ chức triển khai thực hiện hiệu quả các chính sách giãn hoãn, miễn, giảm thuế, phí, lệ phí,... đối với các tổ chức, cá nhân, doanh nghiệp bị thiệt hại do bão, mưa lũ theo quy định của pháp luật; yêu cầu các doanh nghiệp kinh doanh bảo hiểm khẩn trương thực hiện bồi thường tổn thất cho bên mua bảo hiểm bảo đảm nhanh chóng, đầy đủ, kịp thời theo đúng thỏa thuận hợp đồng và quy định pháp luật</w:t>
      </w:r>
      <w:r w:rsidRPr="00716E88">
        <w:rPr>
          <w:spacing w:val="-2"/>
          <w:sz w:val="28"/>
          <w:szCs w:val="28"/>
          <w:lang w:val="en-US"/>
        </w:rPr>
        <w:t>.</w:t>
      </w:r>
    </w:p>
    <w:p w14:paraId="3870AEFD" w14:textId="77777777" w:rsidR="0025485E" w:rsidRPr="0025485E" w:rsidRDefault="0025485E" w:rsidP="0025485E">
      <w:pPr>
        <w:shd w:val="clear" w:color="auto" w:fill="FFFFFF"/>
        <w:spacing w:before="60" w:after="60" w:line="240" w:lineRule="auto"/>
        <w:ind w:firstLine="720"/>
        <w:jc w:val="both"/>
        <w:rPr>
          <w:rFonts w:ascii="Times New Roman" w:hAnsi="Times New Roman"/>
          <w:iCs/>
          <w:sz w:val="28"/>
          <w:szCs w:val="28"/>
          <w:shd w:val="clear" w:color="auto" w:fill="FFFFFF"/>
        </w:rPr>
      </w:pPr>
      <w:r w:rsidRPr="00716E88">
        <w:rPr>
          <w:rFonts w:ascii="Times New Roman" w:hAnsi="Times New Roman"/>
          <w:spacing w:val="-2"/>
          <w:sz w:val="28"/>
          <w:szCs w:val="28"/>
          <w:highlight w:val="white"/>
        </w:rPr>
        <w:t>- Ủy ban Trung ương Mặt trận Tổ quốc Việt Nam tiếp tục tổ chức phát động ủng hộ đồng bào bị thiệt hại do cơn bão số 3 gây ra, phát huy tinh thần “tương thân tương ái” cùng chung tay giúp đỡ đồng bào các địa phương bị thiệt hại.</w:t>
      </w:r>
      <w:r w:rsidRPr="00201350">
        <w:rPr>
          <w:rFonts w:ascii="Times New Roman" w:hAnsi="Times New Roman"/>
          <w:iCs/>
          <w:spacing w:val="-2"/>
          <w:sz w:val="28"/>
          <w:szCs w:val="28"/>
          <w:highlight w:val="white"/>
        </w:rPr>
        <w:t xml:space="preserve"> </w:t>
      </w:r>
      <w:r w:rsidRPr="0025485E">
        <w:rPr>
          <w:rFonts w:ascii="Times New Roman" w:hAnsi="Times New Roman"/>
          <w:bCs/>
          <w:iCs/>
          <w:sz w:val="28"/>
          <w:szCs w:val="28"/>
          <w:shd w:val="clear" w:color="auto" w:fill="FFFFFF"/>
        </w:rPr>
        <w:t>Tính đến 17</w:t>
      </w:r>
      <w:r>
        <w:rPr>
          <w:rFonts w:ascii="Times New Roman" w:hAnsi="Times New Roman"/>
          <w:bCs/>
          <w:iCs/>
          <w:sz w:val="28"/>
          <w:szCs w:val="28"/>
          <w:shd w:val="clear" w:color="auto" w:fill="FFFFFF"/>
        </w:rPr>
        <w:t xml:space="preserve"> giờ</w:t>
      </w:r>
      <w:r w:rsidRPr="0025485E">
        <w:rPr>
          <w:rFonts w:ascii="Times New Roman" w:hAnsi="Times New Roman"/>
          <w:bCs/>
          <w:iCs/>
          <w:sz w:val="28"/>
          <w:szCs w:val="28"/>
          <w:shd w:val="clear" w:color="auto" w:fill="FFFFFF"/>
        </w:rPr>
        <w:t xml:space="preserve"> ngày 13/9/2024, các tổ chức, cá nhân đã </w:t>
      </w:r>
      <w:r w:rsidRPr="0025485E">
        <w:rPr>
          <w:rStyle w:val="Nhnmanh"/>
          <w:rFonts w:ascii="Times New Roman" w:hAnsi="Times New Roman"/>
          <w:bCs/>
          <w:i w:val="0"/>
          <w:iCs w:val="0"/>
          <w:sz w:val="28"/>
          <w:szCs w:val="28"/>
          <w:shd w:val="clear" w:color="auto" w:fill="FFFFFF"/>
        </w:rPr>
        <w:t>đăng ký</w:t>
      </w:r>
      <w:r w:rsidRPr="0025485E">
        <w:rPr>
          <w:rFonts w:ascii="Times New Roman" w:hAnsi="Times New Roman"/>
          <w:bCs/>
          <w:i/>
          <w:sz w:val="28"/>
          <w:szCs w:val="28"/>
          <w:shd w:val="clear" w:color="auto" w:fill="FFFFFF"/>
        </w:rPr>
        <w:t> </w:t>
      </w:r>
      <w:r w:rsidRPr="0025485E">
        <w:rPr>
          <w:rStyle w:val="Nhnmanh"/>
          <w:rFonts w:ascii="Times New Roman" w:hAnsi="Times New Roman"/>
          <w:bCs/>
          <w:i w:val="0"/>
          <w:iCs w:val="0"/>
          <w:sz w:val="28"/>
          <w:szCs w:val="28"/>
          <w:shd w:val="clear" w:color="auto" w:fill="FFFFFF"/>
        </w:rPr>
        <w:t>và ủng hộ</w:t>
      </w:r>
      <w:r w:rsidRPr="00201350">
        <w:rPr>
          <w:rFonts w:ascii="Times New Roman" w:hAnsi="Times New Roman"/>
          <w:bCs/>
          <w:i/>
          <w:sz w:val="28"/>
          <w:szCs w:val="28"/>
          <w:shd w:val="clear" w:color="auto" w:fill="FFFFFF"/>
        </w:rPr>
        <w:t> </w:t>
      </w:r>
      <w:r w:rsidRPr="0025485E">
        <w:rPr>
          <w:rFonts w:ascii="Times New Roman" w:hAnsi="Times New Roman"/>
          <w:bCs/>
          <w:iCs/>
          <w:sz w:val="28"/>
          <w:szCs w:val="28"/>
          <w:shd w:val="clear" w:color="auto" w:fill="FFFFFF"/>
        </w:rPr>
        <w:t>tổng số tiền là </w:t>
      </w:r>
      <w:r w:rsidRPr="0025485E">
        <w:rPr>
          <w:rFonts w:ascii="Times New Roman" w:hAnsi="Times New Roman"/>
          <w:iCs/>
          <w:sz w:val="28"/>
          <w:szCs w:val="28"/>
          <w:shd w:val="clear" w:color="auto" w:fill="FFFFFF"/>
        </w:rPr>
        <w:t>775,5 tỷ đồng và đã phân bổ đến các địa phương đợt 1 là 388,5 tỷ đồng. Ủy ban Trung ương Mặt trận Tổ quốc Việt Nam đã công bố bản sao kê danh sách các tổ chức, cá nhân ủng hộ đồng bào bị ảnh hưởng bởi bão số 3 tại tài khoản ngân hàng Vietcombank từ ngày 01/9 đến ngày 10/9/2024 và sẽ tiếp tục công khai danh sách này cùng với danh sách ủng hộ trực tiếp bằng tiền mặt tại Ủy ban Trung ương Mặt trận Tổ quốc Việt Nam để xã hội và người dân cùng giám sát.</w:t>
      </w:r>
    </w:p>
    <w:p w14:paraId="55F5EAC3" w14:textId="77777777" w:rsidR="0025485E" w:rsidRPr="0025485E" w:rsidRDefault="0025485E" w:rsidP="0025485E">
      <w:pPr>
        <w:shd w:val="clear" w:color="auto" w:fill="FFFFFF"/>
        <w:spacing w:before="60" w:after="60" w:line="240" w:lineRule="auto"/>
        <w:ind w:firstLine="720"/>
        <w:jc w:val="both"/>
        <w:rPr>
          <w:rFonts w:ascii="Times New Roman" w:hAnsi="Times New Roman"/>
          <w:iCs/>
          <w:sz w:val="28"/>
          <w:szCs w:val="28"/>
        </w:rPr>
      </w:pPr>
      <w:r w:rsidRPr="0025485E">
        <w:rPr>
          <w:rFonts w:ascii="Times New Roman" w:hAnsi="Times New Roman"/>
          <w:iCs/>
          <w:sz w:val="28"/>
          <w:szCs w:val="28"/>
          <w:shd w:val="clear" w:color="auto" w:fill="FFFFFF"/>
        </w:rPr>
        <w:t>- Cục Cảnh sát quản lý hành chính về trật tự xã hội, Bộ Công an công bố ra mắt chương trình “Chung tay cứu trợ khẩn cấp đồng bào bị ảnh hưởng bởi lũ lụt trên VNeID</w:t>
      </w:r>
      <w:r>
        <w:rPr>
          <w:rFonts w:ascii="Times New Roman" w:hAnsi="Times New Roman"/>
          <w:iCs/>
          <w:sz w:val="28"/>
          <w:szCs w:val="28"/>
          <w:shd w:val="clear" w:color="auto" w:fill="FFFFFF"/>
        </w:rPr>
        <w:t>. V</w:t>
      </w:r>
      <w:r w:rsidRPr="0025485E">
        <w:rPr>
          <w:rFonts w:ascii="Times New Roman" w:hAnsi="Times New Roman"/>
          <w:iCs/>
          <w:sz w:val="28"/>
          <w:szCs w:val="28"/>
          <w:shd w:val="clear" w:color="auto" w:fill="FFFFFF"/>
        </w:rPr>
        <w:t>ới chương trình này, các giao dịch của người dân chuyển tiền ủng hộ qua tài khoản ngân hàng về tài khoản của Ủy ban Trung ương Mặt trận Tổ quốc Việt Nam, các giao dịch được công khai, minh bạch, kịp thời ngay trên ứng dụng. Tập đoàn Vingroup và các công ty trong hệ sinh thái vừa công bố tài trợ 250 tỷ đồng cho đồng bào đang chịu thiệt hại do bão số 3 và mưa lũ kéo dài. Nguồn tiền phân bổ trực tiếp cho hoạt động cứu trợ khẩn cấp như dựng lại khoảng 2.000 ngôi nhà bị sập, đổ; hỗ trợ 150-300 triệu đồng cho các gia đình có người thiệt mạng, góp phần tái thiết cơ sở hạ tầng, công trình dân sinh</w:t>
      </w:r>
      <w:r>
        <w:rPr>
          <w:rFonts w:ascii="Times New Roman" w:hAnsi="Times New Roman"/>
          <w:iCs/>
          <w:sz w:val="28"/>
          <w:szCs w:val="28"/>
          <w:shd w:val="clear" w:color="auto" w:fill="FFFFFF"/>
        </w:rPr>
        <w:t>, g</w:t>
      </w:r>
      <w:r w:rsidRPr="0025485E">
        <w:rPr>
          <w:rFonts w:ascii="Times New Roman" w:hAnsi="Times New Roman"/>
          <w:iCs/>
          <w:sz w:val="28"/>
          <w:szCs w:val="28"/>
          <w:shd w:val="clear" w:color="auto" w:fill="FFFFFF"/>
        </w:rPr>
        <w:t>iúp người dân nhanh chóng ổn định cuộc sống sau thiên tai.</w:t>
      </w:r>
    </w:p>
    <w:p w14:paraId="563C2649" w14:textId="77777777" w:rsidR="0025485E" w:rsidRPr="00716E88" w:rsidRDefault="0025485E" w:rsidP="0025485E">
      <w:pPr>
        <w:spacing w:before="60" w:after="60" w:line="240" w:lineRule="auto"/>
        <w:ind w:firstLine="709"/>
        <w:jc w:val="both"/>
        <w:textAlignment w:val="baseline"/>
        <w:rPr>
          <w:rFonts w:ascii="Times New Roman" w:hAnsi="Times New Roman"/>
          <w:spacing w:val="3"/>
          <w:sz w:val="28"/>
          <w:szCs w:val="28"/>
        </w:rPr>
      </w:pPr>
      <w:r w:rsidRPr="00716E88">
        <w:rPr>
          <w:rFonts w:ascii="Times New Roman" w:hAnsi="Times New Roman"/>
          <w:sz w:val="28"/>
          <w:szCs w:val="28"/>
        </w:rPr>
        <w:t xml:space="preserve">- </w:t>
      </w:r>
      <w:r w:rsidRPr="00716E88">
        <w:rPr>
          <w:rFonts w:ascii="Times New Roman" w:hAnsi="Times New Roman"/>
          <w:spacing w:val="3"/>
          <w:sz w:val="28"/>
          <w:szCs w:val="28"/>
        </w:rPr>
        <w:t xml:space="preserve">Bộ Quốc phòng bố trí </w:t>
      </w:r>
      <w:r>
        <w:rPr>
          <w:rFonts w:ascii="Times New Roman" w:hAnsi="Times New Roman"/>
          <w:spacing w:val="3"/>
          <w:sz w:val="28"/>
          <w:szCs w:val="28"/>
        </w:rPr>
        <w:t>0</w:t>
      </w:r>
      <w:r w:rsidRPr="00716E88">
        <w:rPr>
          <w:rFonts w:ascii="Times New Roman" w:hAnsi="Times New Roman"/>
          <w:spacing w:val="3"/>
          <w:sz w:val="28"/>
          <w:szCs w:val="28"/>
        </w:rPr>
        <w:t>3 máy bay thuộc Quân chủng Phòng không không quân bay tìm kiếm cứu nạn và phát lương thực thực phẩm thiết yếu cho bà con các vùng bị cô lập, đồng thời tìm cách ứng cứu, giải cứu bà con.</w:t>
      </w:r>
    </w:p>
    <w:p w14:paraId="5C95AA7D" w14:textId="77777777" w:rsidR="0025485E" w:rsidRPr="0025485E" w:rsidRDefault="0025485E" w:rsidP="0025485E">
      <w:pPr>
        <w:shd w:val="clear" w:color="auto" w:fill="FFFFFF"/>
        <w:spacing w:before="60" w:after="60" w:line="240" w:lineRule="auto"/>
        <w:ind w:firstLine="720"/>
        <w:jc w:val="both"/>
        <w:rPr>
          <w:rFonts w:ascii="Times New Roman" w:hAnsi="Times New Roman"/>
          <w:iCs/>
          <w:spacing w:val="-2"/>
          <w:sz w:val="28"/>
          <w:szCs w:val="28"/>
        </w:rPr>
      </w:pPr>
      <w:r w:rsidRPr="0025485E">
        <w:rPr>
          <w:rFonts w:ascii="Times New Roman" w:hAnsi="Times New Roman"/>
          <w:iCs/>
          <w:spacing w:val="-2"/>
          <w:sz w:val="28"/>
          <w:szCs w:val="28"/>
        </w:rPr>
        <w:t xml:space="preserve">- Bộ Lao động - Thương binh và Xã hội đã tổng hợp trình Thủ tướng Chính phủ xem xét, xuất cấp tổng số 182,585 tấn gạo cứu đói cho nhân dân các tỉnh Bắc Kạn, Hưng Yên, trong đó: </w:t>
      </w:r>
      <w:r>
        <w:rPr>
          <w:rFonts w:ascii="Times New Roman" w:hAnsi="Times New Roman"/>
          <w:iCs/>
          <w:spacing w:val="-2"/>
          <w:sz w:val="28"/>
          <w:szCs w:val="28"/>
        </w:rPr>
        <w:t>t</w:t>
      </w:r>
      <w:r w:rsidRPr="0025485E">
        <w:rPr>
          <w:rFonts w:ascii="Times New Roman" w:hAnsi="Times New Roman"/>
          <w:iCs/>
          <w:spacing w:val="-2"/>
          <w:sz w:val="28"/>
          <w:szCs w:val="28"/>
        </w:rPr>
        <w:t>ỉnh Bắc Kạn 150 tấn gạo và Hưng Yên 32,585 tấn gạo.</w:t>
      </w:r>
    </w:p>
    <w:p w14:paraId="74BA73CB" w14:textId="77777777" w:rsidR="0025485E" w:rsidRPr="00716E88" w:rsidRDefault="0025485E" w:rsidP="0025485E">
      <w:pPr>
        <w:spacing w:before="20" w:after="20" w:line="240" w:lineRule="auto"/>
        <w:ind w:firstLine="720"/>
        <w:jc w:val="both"/>
        <w:rPr>
          <w:rFonts w:ascii="Times New Roman" w:hAnsi="Times New Roman"/>
          <w:spacing w:val="3"/>
          <w:sz w:val="28"/>
          <w:szCs w:val="28"/>
          <w:shd w:val="clear" w:color="auto" w:fill="FFFFFF"/>
        </w:rPr>
      </w:pPr>
      <w:r w:rsidRPr="00716E88">
        <w:rPr>
          <w:rFonts w:ascii="Times New Roman" w:hAnsi="Times New Roman"/>
          <w:spacing w:val="3"/>
          <w:sz w:val="28"/>
          <w:szCs w:val="28"/>
          <w:shd w:val="clear" w:color="auto" w:fill="FFFFFF"/>
        </w:rPr>
        <w:t>- Bộ Tài chính tổng hợp, trình Thủ tướng Chính phủ xem xét, xuất cấp trang thiết bị từ nguồn dự trữ quốc gia phục vụ công tác phòng, chống thiên tai và tìm kiếm cứu nạn trên địa bàn tỉnh Phú Thọ gồm: 20 xuồng ST (gồm: 10 xuồng ST450; 05 xuồng ST660; 05 xuồng ST 1200); 1123 phao áo; 445 phao tròn; 300 phao bè 300; 60 máy phát điện từ 30KVA đến 50KVA; 27 bộ thiết bị khoan cắt; 14 thiết bị bắn dây mồi; 24 máy khoan cắt bê tông</w:t>
      </w:r>
      <w:r>
        <w:rPr>
          <w:rStyle w:val="ThamchiuCcchu"/>
          <w:rFonts w:ascii="Times New Roman" w:hAnsi="Times New Roman"/>
          <w:i/>
          <w:iCs/>
          <w:spacing w:val="3"/>
          <w:sz w:val="28"/>
          <w:szCs w:val="28"/>
          <w:shd w:val="clear" w:color="auto" w:fill="FFFFFF"/>
        </w:rPr>
        <w:footnoteReference w:id="4"/>
      </w:r>
      <w:r w:rsidRPr="00716E88">
        <w:rPr>
          <w:rFonts w:ascii="Times New Roman" w:hAnsi="Times New Roman"/>
          <w:spacing w:val="3"/>
          <w:sz w:val="28"/>
          <w:szCs w:val="28"/>
          <w:shd w:val="clear" w:color="auto" w:fill="FFFFFF"/>
        </w:rPr>
        <w:t xml:space="preserve">. </w:t>
      </w:r>
    </w:p>
    <w:p w14:paraId="2FF932A6" w14:textId="77777777" w:rsidR="0025485E" w:rsidRPr="00716E88" w:rsidRDefault="0025485E" w:rsidP="0025485E">
      <w:pPr>
        <w:spacing w:before="20" w:after="20" w:line="240" w:lineRule="auto"/>
        <w:ind w:firstLine="709"/>
        <w:jc w:val="both"/>
        <w:textAlignment w:val="baseline"/>
        <w:rPr>
          <w:rFonts w:ascii="Times New Roman" w:hAnsi="Times New Roman"/>
          <w:spacing w:val="3"/>
          <w:sz w:val="28"/>
          <w:szCs w:val="28"/>
        </w:rPr>
      </w:pPr>
      <w:r w:rsidRPr="00716E88">
        <w:rPr>
          <w:rFonts w:ascii="Times New Roman" w:hAnsi="Times New Roman"/>
          <w:spacing w:val="3"/>
          <w:sz w:val="28"/>
          <w:szCs w:val="28"/>
        </w:rPr>
        <w:t>b) Địa phương</w:t>
      </w:r>
    </w:p>
    <w:p w14:paraId="0618E68C" w14:textId="77777777" w:rsidR="0025485E" w:rsidRPr="0025485E" w:rsidRDefault="0025485E" w:rsidP="0025485E">
      <w:pPr>
        <w:spacing w:before="60" w:after="60" w:line="240" w:lineRule="auto"/>
        <w:ind w:firstLine="709"/>
        <w:jc w:val="both"/>
        <w:textAlignment w:val="baseline"/>
        <w:rPr>
          <w:rFonts w:ascii="Times New Roman" w:hAnsi="Times New Roman"/>
          <w:i/>
          <w:sz w:val="28"/>
          <w:szCs w:val="28"/>
        </w:rPr>
      </w:pPr>
      <w:r w:rsidRPr="0025485E">
        <w:rPr>
          <w:rFonts w:ascii="Times New Roman" w:hAnsi="Times New Roman"/>
          <w:sz w:val="28"/>
          <w:szCs w:val="28"/>
        </w:rPr>
        <w:t xml:space="preserve">- Tập trung vào việc cứu hộ, cứu nạn, tìm kiếm người mất tích, di dời người dân tới khu vực an toàn và chưa cho phép người dân đã di dời ra khỏi vùng nguy hiểm trở về nhà khi chưa đảm bảo an toàn. Thái Nguyên di dời </w:t>
      </w:r>
      <w:r w:rsidRPr="000A4020">
        <w:rPr>
          <w:rFonts w:ascii="Times New Roman" w:hAnsi="Times New Roman"/>
          <w:sz w:val="28"/>
          <w:szCs w:val="28"/>
          <w:shd w:val="clear" w:color="auto" w:fill="FFFFFF"/>
        </w:rPr>
        <w:t xml:space="preserve">25.821 hộ, </w:t>
      </w:r>
      <w:r w:rsidRPr="0025485E">
        <w:rPr>
          <w:rFonts w:ascii="Times New Roman" w:hAnsi="Times New Roman"/>
          <w:sz w:val="28"/>
          <w:szCs w:val="28"/>
        </w:rPr>
        <w:t>Hà Nội đã di dời 26.500 hộ, Quảng Ninh di dời 139 hộ, Lào Cai di dời 10.000 hộ với 20.000 khẩu, Yên Bái di dời 21.451 hộ với 59.536 khẩu, Bắc Giang di dời khẩn cấp 3.354 hộ, Lạng Sơn di dời 4.473 hộ, Hà Giang di dời 33 hộ, Ninh Bình di dời 12.600 hộ với trên 55.000 người, Thanh Hoá di dời 1.012 hộ với 4.184 khẩu.</w:t>
      </w:r>
    </w:p>
    <w:p w14:paraId="04512CFB" w14:textId="77777777" w:rsidR="0025485E" w:rsidRPr="0025485E" w:rsidRDefault="0025485E" w:rsidP="0025485E">
      <w:pPr>
        <w:spacing w:before="60" w:after="60" w:line="240" w:lineRule="auto"/>
        <w:ind w:firstLine="709"/>
        <w:jc w:val="both"/>
        <w:textAlignment w:val="baseline"/>
        <w:rPr>
          <w:rFonts w:ascii="Times New Roman" w:hAnsi="Times New Roman"/>
          <w:iCs/>
          <w:spacing w:val="3"/>
          <w:sz w:val="28"/>
          <w:szCs w:val="28"/>
        </w:rPr>
      </w:pPr>
      <w:r w:rsidRPr="00716E88">
        <w:rPr>
          <w:rFonts w:ascii="Times New Roman" w:hAnsi="Times New Roman"/>
          <w:spacing w:val="3"/>
          <w:sz w:val="28"/>
          <w:szCs w:val="28"/>
        </w:rPr>
        <w:t>- Các địa phương đã chủ động tổ chức, bố trí nơi ăn ở tạm thời, cung cấp lương thực và những vật dụng cần thiết cho các hộ dân bị thiệt hại ổn định cuộc sống</w:t>
      </w:r>
      <w:r>
        <w:rPr>
          <w:rFonts w:ascii="Times New Roman" w:hAnsi="Times New Roman"/>
          <w:spacing w:val="3"/>
          <w:sz w:val="28"/>
          <w:szCs w:val="28"/>
        </w:rPr>
        <w:t>; b</w:t>
      </w:r>
      <w:r w:rsidRPr="00716E88">
        <w:rPr>
          <w:rFonts w:ascii="Times New Roman" w:hAnsi="Times New Roman"/>
          <w:spacing w:val="3"/>
          <w:sz w:val="28"/>
          <w:szCs w:val="28"/>
        </w:rPr>
        <w:t xml:space="preserve">ố trí nơi ở mới cho các hộ dân có nhà bị lũ cuốn trôi, sập hoàn toàn, nhà phải di dời khẩn cấp. </w:t>
      </w:r>
      <w:r w:rsidRPr="0025485E">
        <w:rPr>
          <w:rFonts w:ascii="Times New Roman" w:hAnsi="Times New Roman"/>
          <w:iCs/>
          <w:spacing w:val="3"/>
          <w:sz w:val="28"/>
          <w:szCs w:val="28"/>
        </w:rPr>
        <w:t>Tỉnh Lạng Sơn đã hỗ trợ 15kg gạo/người/tháng trong thời gian không quá 03 tháng từ nguồn lực của địa phương đối với những hộ gia đình bị thiệt hại do bão số 3 gây ra.</w:t>
      </w:r>
    </w:p>
    <w:p w14:paraId="39373B6D" w14:textId="77777777" w:rsidR="0025485E" w:rsidRPr="0025485E" w:rsidRDefault="0025485E" w:rsidP="0025485E">
      <w:pPr>
        <w:spacing w:before="60" w:after="60" w:line="240" w:lineRule="auto"/>
        <w:ind w:firstLine="720"/>
        <w:jc w:val="both"/>
        <w:rPr>
          <w:rFonts w:ascii="Times New Roman" w:hAnsi="Times New Roman"/>
          <w:iCs/>
          <w:sz w:val="28"/>
          <w:szCs w:val="28"/>
        </w:rPr>
      </w:pPr>
      <w:r w:rsidRPr="00716E88">
        <w:rPr>
          <w:rFonts w:ascii="Times New Roman" w:hAnsi="Times New Roman"/>
          <w:sz w:val="28"/>
          <w:szCs w:val="28"/>
        </w:rPr>
        <w:t xml:space="preserve">- Các địa phương tiếp tục hỗ trợ kinh phí để cứu chữa người bị thương nặng, hỗ trợ chi phí mai táng những người không may bị chết do thiên tai. </w:t>
      </w:r>
      <w:r w:rsidRPr="00716E88">
        <w:rPr>
          <w:rFonts w:ascii="Times New Roman" w:hAnsi="Times New Roman"/>
          <w:bCs/>
          <w:sz w:val="28"/>
          <w:szCs w:val="28"/>
          <w:lang w:val="nl-NL"/>
        </w:rPr>
        <w:t>Các địa phương tổ chức nhiều đoàn công tác động viên, thăm hỏi, tặng quà các hộ dân vùng bị ảnh hưởng thiên tai.</w:t>
      </w:r>
      <w:r w:rsidRPr="00716E88">
        <w:rPr>
          <w:rFonts w:ascii="Times New Roman" w:hAnsi="Times New Roman"/>
          <w:bCs/>
          <w:i/>
          <w:sz w:val="28"/>
          <w:szCs w:val="28"/>
          <w:lang w:val="nl-NL"/>
        </w:rPr>
        <w:t xml:space="preserve"> </w:t>
      </w:r>
      <w:r w:rsidRPr="00716E88">
        <w:rPr>
          <w:rFonts w:ascii="Times New Roman" w:hAnsi="Times New Roman"/>
          <w:bCs/>
          <w:sz w:val="28"/>
          <w:szCs w:val="28"/>
          <w:lang w:val="nl-NL"/>
        </w:rPr>
        <w:t xml:space="preserve">Tỉnh Lào Cai tiếp nhận trên 200.000 suất quà, nhu yếu phẩm, trang thiết bị của các tổ chức, cá nhân, nhà hảo tâm, đồng thời phân bổ, cấp phát kịp thời cho bà con vùng thiên tai; Hội Chữ thập đỏ tỉnh Lào Cai tiếp nhận 62 đoàn thăm hỏi, động viên với giá trị 4,6 tỷ đồng; hơn 100 đoàn do các tổ chức, cá nhân hỗ trợ trực tiếp đến các huyện, thị xã, thành phố với trị giá 5 tỷ đồng; </w:t>
      </w:r>
      <w:r w:rsidRPr="0025485E">
        <w:rPr>
          <w:rFonts w:ascii="Times New Roman" w:hAnsi="Times New Roman"/>
          <w:iCs/>
          <w:sz w:val="28"/>
          <w:szCs w:val="28"/>
        </w:rPr>
        <w:t>Ủy ban nhân dân tỉnh Lào Cai đã phối hợp với Quỹ Tấm lòng Việt của Đài Truyền hình Việt Nam bắt đầu triển khai các công việc, lên phương án tìm kiếm địa điểm mới để xây dựng nhà cửa, giúp bà con tại Làng Nủ, xã Phúc Khánh, huyện Bảo Yên sớm an cư, ổn định cuộc sống</w:t>
      </w:r>
      <w:r w:rsidRPr="0025485E">
        <w:rPr>
          <w:rFonts w:ascii="Times New Roman" w:hAnsi="Times New Roman"/>
          <w:bCs/>
          <w:iCs/>
          <w:sz w:val="28"/>
          <w:szCs w:val="28"/>
          <w:lang w:val="nl-NL"/>
        </w:rPr>
        <w:t>.</w:t>
      </w:r>
      <w:r w:rsidRPr="0025485E">
        <w:rPr>
          <w:rFonts w:ascii="Times New Roman" w:hAnsi="Times New Roman"/>
          <w:iCs/>
          <w:sz w:val="28"/>
          <w:szCs w:val="28"/>
        </w:rPr>
        <w:t xml:space="preserve"> </w:t>
      </w:r>
      <w:r w:rsidRPr="00716E88">
        <w:rPr>
          <w:rFonts w:ascii="Times New Roman" w:hAnsi="Times New Roman"/>
          <w:sz w:val="28"/>
          <w:szCs w:val="28"/>
        </w:rPr>
        <w:t>Tỉnh Yên Bái đã tiếp nhận kinh phí ủng hộ của 32 tập thể và cá nhân với số tiền 19,5 tỷ đồng và hỗ trợ hiện vật của 56 đoàn bao gồm các nhu yếu phẩm như lương khô, nước lọc, bánh mì, đèn pin, áo phao, áo mưa, xuồng cứu hộ</w:t>
      </w:r>
      <w:r>
        <w:rPr>
          <w:rFonts w:ascii="Times New Roman" w:hAnsi="Times New Roman"/>
          <w:sz w:val="28"/>
          <w:szCs w:val="28"/>
        </w:rPr>
        <w:t>. C</w:t>
      </w:r>
      <w:r w:rsidRPr="0025485E">
        <w:rPr>
          <w:rFonts w:ascii="Times New Roman" w:hAnsi="Times New Roman"/>
          <w:iCs/>
          <w:sz w:val="28"/>
          <w:szCs w:val="28"/>
        </w:rPr>
        <w:t>ác khu công nghiệp của một số tỉnh bị ảnh hưởng bởi cơn bão số 3 như Bắc Ninh, Bắc Giang đã mở cửa làm việc bình thường</w:t>
      </w:r>
      <w:r>
        <w:rPr>
          <w:rFonts w:ascii="Times New Roman" w:hAnsi="Times New Roman"/>
          <w:iCs/>
          <w:sz w:val="28"/>
          <w:szCs w:val="28"/>
        </w:rPr>
        <w:t>. C</w:t>
      </w:r>
      <w:r w:rsidRPr="0025485E">
        <w:rPr>
          <w:rFonts w:ascii="Times New Roman" w:hAnsi="Times New Roman"/>
          <w:iCs/>
          <w:sz w:val="28"/>
          <w:szCs w:val="28"/>
        </w:rPr>
        <w:t>ác quận, huyện, thị xã thuộc thành phố Hà Nội đã tiếp nhận và hỗ trợ người dân hơn 35 tấn gạo, 4.047 thùng mỳ tôm, 2.980 thùng nước, 37 thùng lương khô và trên 2,6 tỷ đồng tiền mặt và các nhu yếu phẩm khác.</w:t>
      </w:r>
    </w:p>
    <w:p w14:paraId="16EF9ED0" w14:textId="77777777" w:rsidR="0025485E" w:rsidRPr="00716E88" w:rsidRDefault="0025485E" w:rsidP="0025485E">
      <w:pPr>
        <w:spacing w:before="20" w:after="20" w:line="240" w:lineRule="auto"/>
        <w:ind w:firstLine="720"/>
        <w:jc w:val="both"/>
        <w:rPr>
          <w:rFonts w:ascii="Times New Roman" w:hAnsi="Times New Roman"/>
          <w:spacing w:val="3"/>
          <w:sz w:val="28"/>
          <w:szCs w:val="28"/>
        </w:rPr>
      </w:pPr>
      <w:r w:rsidRPr="00716E88">
        <w:rPr>
          <w:rFonts w:ascii="Times New Roman" w:hAnsi="Times New Roman"/>
          <w:spacing w:val="3"/>
          <w:sz w:val="28"/>
          <w:szCs w:val="28"/>
        </w:rPr>
        <w:t>c) Tổng nguồn lực đã huy động</w:t>
      </w:r>
    </w:p>
    <w:p w14:paraId="01AC5FB8" w14:textId="77777777" w:rsidR="0025485E" w:rsidRPr="0025485E" w:rsidRDefault="0025485E" w:rsidP="0025485E">
      <w:pPr>
        <w:spacing w:before="60" w:after="60" w:line="240" w:lineRule="auto"/>
        <w:ind w:firstLine="720"/>
        <w:jc w:val="both"/>
        <w:rPr>
          <w:rFonts w:ascii="Times New Roman" w:hAnsi="Times New Roman"/>
          <w:iCs/>
          <w:spacing w:val="3"/>
          <w:sz w:val="28"/>
          <w:szCs w:val="28"/>
          <w:shd w:val="clear" w:color="auto" w:fill="FFFFFF"/>
        </w:rPr>
      </w:pPr>
      <w:r w:rsidRPr="0025485E">
        <w:rPr>
          <w:rFonts w:ascii="Times New Roman" w:hAnsi="Times New Roman"/>
          <w:iCs/>
          <w:spacing w:val="3"/>
          <w:sz w:val="28"/>
          <w:szCs w:val="28"/>
          <w:shd w:val="clear" w:color="auto" w:fill="FFFFFF"/>
        </w:rPr>
        <w:t>Tổng nguồn lực đã huy động để hỗ trợ các địa phương khắc phục hậu quả cơn bão số 3 là 1.200,5 tỷ đồng, trong đó:</w:t>
      </w:r>
    </w:p>
    <w:p w14:paraId="4CE0B444" w14:textId="77777777" w:rsidR="0025485E" w:rsidRPr="0025485E" w:rsidRDefault="0025485E" w:rsidP="0025485E">
      <w:pPr>
        <w:spacing w:before="60" w:after="60" w:line="240" w:lineRule="auto"/>
        <w:ind w:firstLine="720"/>
        <w:jc w:val="both"/>
        <w:rPr>
          <w:rFonts w:ascii="Times New Roman" w:hAnsi="Times New Roman"/>
          <w:iCs/>
          <w:spacing w:val="3"/>
          <w:sz w:val="28"/>
          <w:szCs w:val="28"/>
          <w:shd w:val="clear" w:color="auto" w:fill="FFFFFF"/>
        </w:rPr>
      </w:pPr>
      <w:r w:rsidRPr="0025485E">
        <w:rPr>
          <w:rFonts w:ascii="Times New Roman" w:hAnsi="Times New Roman"/>
          <w:iCs/>
          <w:spacing w:val="3"/>
          <w:sz w:val="28"/>
          <w:szCs w:val="28"/>
          <w:shd w:val="clear" w:color="auto" w:fill="FFFFFF"/>
        </w:rPr>
        <w:t>- Ngân sách trung ương: 200 tỷ đồng.</w:t>
      </w:r>
    </w:p>
    <w:p w14:paraId="637064CD" w14:textId="77777777" w:rsidR="0025485E" w:rsidRPr="000A4020" w:rsidRDefault="0025485E" w:rsidP="0025485E">
      <w:pPr>
        <w:spacing w:before="60" w:after="60" w:line="240" w:lineRule="auto"/>
        <w:ind w:firstLine="720"/>
        <w:jc w:val="both"/>
        <w:rPr>
          <w:rFonts w:ascii="Times New Roman" w:hAnsi="Times New Roman"/>
          <w:iCs/>
          <w:spacing w:val="3"/>
          <w:sz w:val="28"/>
          <w:szCs w:val="28"/>
          <w:shd w:val="clear" w:color="auto" w:fill="FFFFFF"/>
        </w:rPr>
      </w:pPr>
      <w:r w:rsidRPr="000A4020">
        <w:rPr>
          <w:rFonts w:ascii="Times New Roman" w:hAnsi="Times New Roman"/>
          <w:iCs/>
          <w:spacing w:val="3"/>
          <w:sz w:val="28"/>
          <w:szCs w:val="28"/>
          <w:shd w:val="clear" w:color="auto" w:fill="FFFFFF"/>
        </w:rPr>
        <w:t>- Ngân sách địa phương: 225 tỷ đồng.</w:t>
      </w:r>
    </w:p>
    <w:p w14:paraId="69D803FB" w14:textId="77777777" w:rsidR="0025485E" w:rsidRPr="0025485E" w:rsidRDefault="0025485E" w:rsidP="0025485E">
      <w:pPr>
        <w:spacing w:before="60" w:after="60" w:line="240" w:lineRule="auto"/>
        <w:ind w:firstLine="720"/>
        <w:jc w:val="both"/>
        <w:rPr>
          <w:rFonts w:ascii="Times New Roman" w:hAnsi="Times New Roman"/>
          <w:b/>
          <w:iCs/>
          <w:spacing w:val="3"/>
          <w:sz w:val="28"/>
          <w:szCs w:val="28"/>
          <w:shd w:val="clear" w:color="auto" w:fill="FFFFFF"/>
        </w:rPr>
      </w:pPr>
      <w:r w:rsidRPr="0025485E">
        <w:rPr>
          <w:rFonts w:ascii="Times New Roman" w:hAnsi="Times New Roman"/>
          <w:iCs/>
          <w:spacing w:val="3"/>
          <w:sz w:val="28"/>
          <w:szCs w:val="28"/>
          <w:shd w:val="clear" w:color="auto" w:fill="FFFFFF"/>
        </w:rPr>
        <w:t xml:space="preserve">- Nguồn huy động qua Mặt trận Tổ quốc các cấp: </w:t>
      </w:r>
      <w:r w:rsidRPr="0025485E">
        <w:rPr>
          <w:rFonts w:ascii="Times New Roman" w:eastAsiaTheme="majorEastAsia" w:hAnsi="Times New Roman"/>
          <w:bCs/>
          <w:iCs/>
          <w:sz w:val="28"/>
          <w:szCs w:val="28"/>
        </w:rPr>
        <w:t>775,5 tỷ đồng</w:t>
      </w:r>
      <w:r w:rsidRPr="0025485E">
        <w:rPr>
          <w:rFonts w:ascii="Times New Roman" w:hAnsi="Times New Roman"/>
          <w:b/>
          <w:iCs/>
          <w:sz w:val="28"/>
          <w:szCs w:val="28"/>
          <w:shd w:val="clear" w:color="auto" w:fill="FFFFFF"/>
        </w:rPr>
        <w:t>.</w:t>
      </w:r>
    </w:p>
    <w:p w14:paraId="1F1DA986" w14:textId="77777777" w:rsidR="0025485E" w:rsidRPr="0025485E" w:rsidRDefault="0025485E" w:rsidP="0025485E">
      <w:pPr>
        <w:spacing w:before="60" w:after="60" w:line="240" w:lineRule="auto"/>
        <w:ind w:firstLine="720"/>
        <w:jc w:val="both"/>
        <w:rPr>
          <w:rFonts w:ascii="Times New Roman" w:hAnsi="Times New Roman"/>
          <w:iCs/>
          <w:spacing w:val="3"/>
          <w:sz w:val="28"/>
          <w:szCs w:val="28"/>
          <w:shd w:val="clear" w:color="auto" w:fill="FFFFFF"/>
        </w:rPr>
      </w:pPr>
      <w:r w:rsidRPr="0025485E">
        <w:rPr>
          <w:rFonts w:ascii="Times New Roman" w:hAnsi="Times New Roman"/>
          <w:b/>
          <w:iCs/>
          <w:spacing w:val="3"/>
          <w:sz w:val="28"/>
          <w:szCs w:val="28"/>
          <w:shd w:val="clear" w:color="auto" w:fill="FFFFFF"/>
        </w:rPr>
        <w:t xml:space="preserve">- </w:t>
      </w:r>
      <w:r w:rsidRPr="0025485E">
        <w:rPr>
          <w:rFonts w:ascii="Times New Roman" w:hAnsi="Times New Roman"/>
          <w:iCs/>
          <w:spacing w:val="3"/>
          <w:sz w:val="28"/>
          <w:szCs w:val="28"/>
          <w:shd w:val="clear" w:color="auto" w:fill="FFFFFF"/>
        </w:rPr>
        <w:t>Số lượng gạo hỗ trợ các địa phương: 250 tấn, gồm: Lào Cai, Hòa Bình, Sơn La, Lai Châu, Điện Biên, Hà Giang, Cao Bằng, Bắc Kạn, Yên Bái, Tuyên Quang, Phú Thọ, Bắc Giang, Thái Nguyên, Lạng Sơn.</w:t>
      </w:r>
    </w:p>
    <w:p w14:paraId="4FFD3E63" w14:textId="77777777" w:rsidR="0025485E" w:rsidRPr="00D8073F" w:rsidRDefault="0025485E" w:rsidP="0025485E">
      <w:pPr>
        <w:widowControl w:val="0"/>
        <w:shd w:val="clear" w:color="auto" w:fill="FFFFFF"/>
        <w:tabs>
          <w:tab w:val="left" w:pos="1134"/>
        </w:tabs>
        <w:suppressAutoHyphens/>
        <w:spacing w:before="20" w:after="20" w:line="240" w:lineRule="auto"/>
        <w:ind w:firstLine="709"/>
        <w:jc w:val="both"/>
        <w:rPr>
          <w:rFonts w:ascii="Times New Roman" w:hAnsi="Times New Roman"/>
          <w:b/>
          <w:bCs/>
          <w:color w:val="000000" w:themeColor="text1"/>
          <w:kern w:val="28"/>
          <w:sz w:val="28"/>
          <w:szCs w:val="28"/>
        </w:rPr>
      </w:pPr>
      <w:r w:rsidRPr="0025485E">
        <w:rPr>
          <w:rFonts w:ascii="Times New Roman" w:hAnsi="Times New Roman"/>
          <w:b/>
          <w:bCs/>
          <w:color w:val="000000" w:themeColor="text1"/>
          <w:kern w:val="28"/>
          <w:sz w:val="28"/>
          <w:szCs w:val="28"/>
        </w:rPr>
        <w:t xml:space="preserve">III. </w:t>
      </w:r>
      <w:r>
        <w:rPr>
          <w:rFonts w:ascii="Times New Roman" w:hAnsi="Times New Roman"/>
          <w:b/>
          <w:bCs/>
          <w:color w:val="000000" w:themeColor="text1"/>
          <w:kern w:val="28"/>
          <w:sz w:val="28"/>
          <w:szCs w:val="28"/>
        </w:rPr>
        <w:t>TÌNH HÌNH THỊ TRƯỜNG LAO ĐỘNG DO TÁC ĐỘNG CỦA BÃO SỐ 3</w:t>
      </w:r>
    </w:p>
    <w:p w14:paraId="414F4B75" w14:textId="77777777" w:rsidR="0025485E" w:rsidRPr="00D8073F" w:rsidRDefault="0025485E" w:rsidP="0025485E">
      <w:pPr>
        <w:widowControl w:val="0"/>
        <w:shd w:val="clear" w:color="auto" w:fill="FFFFFF"/>
        <w:tabs>
          <w:tab w:val="left" w:pos="1134"/>
        </w:tabs>
        <w:suppressAutoHyphens/>
        <w:spacing w:before="20" w:after="20" w:line="240" w:lineRule="auto"/>
        <w:ind w:firstLine="709"/>
        <w:jc w:val="both"/>
        <w:rPr>
          <w:rFonts w:ascii="Times New Roman" w:hAnsi="Times New Roman"/>
          <w:color w:val="000000" w:themeColor="text1"/>
          <w:kern w:val="28"/>
          <w:sz w:val="28"/>
          <w:szCs w:val="28"/>
        </w:rPr>
      </w:pPr>
      <w:r w:rsidRPr="00D8073F">
        <w:rPr>
          <w:rFonts w:ascii="Times New Roman" w:hAnsi="Times New Roman"/>
          <w:color w:val="000000" w:themeColor="text1"/>
          <w:kern w:val="28"/>
          <w:sz w:val="28"/>
          <w:szCs w:val="28"/>
        </w:rPr>
        <w:t xml:space="preserve">Trước khi cơn bão </w:t>
      </w:r>
      <w:r>
        <w:rPr>
          <w:rFonts w:ascii="Times New Roman" w:hAnsi="Times New Roman"/>
          <w:color w:val="000000" w:themeColor="text1"/>
          <w:kern w:val="28"/>
          <w:sz w:val="28"/>
          <w:szCs w:val="28"/>
        </w:rPr>
        <w:t>số 3</w:t>
      </w:r>
      <w:r w:rsidRPr="00D8073F">
        <w:rPr>
          <w:rFonts w:ascii="Times New Roman" w:hAnsi="Times New Roman"/>
          <w:color w:val="000000" w:themeColor="text1"/>
          <w:kern w:val="28"/>
          <w:sz w:val="28"/>
          <w:szCs w:val="28"/>
        </w:rPr>
        <w:t xml:space="preserve"> xảy ra, thị trường lao động Việt Nam đã có sự phục hồi tích cực sau các ảnh hưởng kéo dài của đại dịch COVID-19 và các yếu tố kinh tế bất ổn toàn cầu. Tuy nhiên, với sức tàn phá nặng nề của cơn bão sẽ ảnh hưởng tiêu cực đến tình hình lao động, việc làm của nước ta trong thời gian tới</w:t>
      </w:r>
      <w:r>
        <w:rPr>
          <w:rFonts w:ascii="Times New Roman" w:hAnsi="Times New Roman"/>
          <w:color w:val="000000" w:themeColor="text1"/>
          <w:kern w:val="28"/>
          <w:sz w:val="28"/>
          <w:szCs w:val="28"/>
        </w:rPr>
        <w:t>.</w:t>
      </w:r>
    </w:p>
    <w:p w14:paraId="1A0EAC23" w14:textId="77777777" w:rsidR="0025485E" w:rsidRPr="00D8073F" w:rsidRDefault="0025485E" w:rsidP="0025485E">
      <w:pPr>
        <w:widowControl w:val="0"/>
        <w:shd w:val="clear" w:color="auto" w:fill="FFFFFF"/>
        <w:tabs>
          <w:tab w:val="left" w:pos="1134"/>
        </w:tabs>
        <w:suppressAutoHyphens/>
        <w:spacing w:before="20" w:after="20" w:line="240" w:lineRule="auto"/>
        <w:ind w:firstLine="709"/>
        <w:jc w:val="both"/>
        <w:rPr>
          <w:rFonts w:ascii="Times New Roman" w:hAnsi="Times New Roman"/>
          <w:color w:val="000000" w:themeColor="text1"/>
          <w:kern w:val="28"/>
          <w:sz w:val="28"/>
          <w:szCs w:val="28"/>
        </w:rPr>
      </w:pPr>
      <w:r w:rsidRPr="00D8073F">
        <w:rPr>
          <w:rFonts w:ascii="Times New Roman" w:hAnsi="Times New Roman"/>
          <w:color w:val="000000" w:themeColor="text1"/>
          <w:kern w:val="28"/>
          <w:sz w:val="28"/>
          <w:szCs w:val="28"/>
        </w:rPr>
        <w:t>Trước tiên, ngành công nghiệp tại các khu vực chịu ảnh hưởng trực tiếp của bão gặp khó khăn lớn. Nhiều khu công nghiệp và nhà máy phải ngừng hoạt động do mất điện kéo dài, cơ sở hạ tầng bị hư hại, hoặc không có nguyên liệu sản xuất vì các tuyến giao thông bị gián đoạn. Nhiều lao động trong các ngành công nghiệp chế biến, sản xuất và lắp ráp tại các tỉnh</w:t>
      </w:r>
      <w:r>
        <w:rPr>
          <w:rFonts w:ascii="Times New Roman" w:hAnsi="Times New Roman"/>
          <w:color w:val="000000" w:themeColor="text1"/>
          <w:kern w:val="28"/>
          <w:sz w:val="28"/>
          <w:szCs w:val="28"/>
        </w:rPr>
        <w:t>, thành phố</w:t>
      </w:r>
      <w:r w:rsidRPr="00D8073F">
        <w:rPr>
          <w:rFonts w:ascii="Times New Roman" w:hAnsi="Times New Roman"/>
          <w:color w:val="000000" w:themeColor="text1"/>
          <w:kern w:val="28"/>
          <w:sz w:val="28"/>
          <w:szCs w:val="28"/>
        </w:rPr>
        <w:t xml:space="preserve"> phải tạm nghỉ việc do nhà máy ngừng hoạt động hoặc sản xuất cầm chừng. Điều này không chỉ ảnh hưởng đến thu nhập của người lao động mà còn làm gián đoạn chuỗi cung ứng của các doanh nghiệp, đẩy chi phí sản xuất lên cao, khiến nhiều doanh nghiệp nhỏ và vừa gặp khó khăn trong việc duy trì hoạt động.</w:t>
      </w:r>
    </w:p>
    <w:p w14:paraId="3FEE6C05" w14:textId="77777777" w:rsidR="0025485E" w:rsidRPr="00D8073F" w:rsidRDefault="0025485E" w:rsidP="0025485E">
      <w:pPr>
        <w:widowControl w:val="0"/>
        <w:shd w:val="clear" w:color="auto" w:fill="FFFFFF"/>
        <w:tabs>
          <w:tab w:val="left" w:pos="1134"/>
        </w:tabs>
        <w:suppressAutoHyphens/>
        <w:spacing w:before="20" w:after="20" w:line="240" w:lineRule="auto"/>
        <w:ind w:firstLine="709"/>
        <w:jc w:val="both"/>
        <w:rPr>
          <w:rFonts w:ascii="Times New Roman" w:hAnsi="Times New Roman"/>
          <w:color w:val="000000" w:themeColor="text1"/>
          <w:kern w:val="28"/>
          <w:sz w:val="28"/>
          <w:szCs w:val="28"/>
        </w:rPr>
      </w:pPr>
      <w:r w:rsidRPr="00D8073F">
        <w:rPr>
          <w:rFonts w:ascii="Times New Roman" w:hAnsi="Times New Roman"/>
          <w:color w:val="000000" w:themeColor="text1"/>
          <w:kern w:val="28"/>
          <w:sz w:val="28"/>
          <w:szCs w:val="28"/>
        </w:rPr>
        <w:t>Ngành nông nghiệp cũng chịu thiệt hại nghiêm trọng. Mưa lớn kéo dài và ngập lụt đã phá hủy diện tích lớn hoa màu, cây trồng và làm chết nhiều gia súc, gia cầm, khiến hàng chục ngàn hộ nông dân mất nguồn thu nhập chính. Lao động nông nghiệp ở các vùng bị ảnh hưởng trực tiếp phải đối mặt với nguy cơ mất việc tạm thời hoặc giảm thu nhập do mất mùa và thiệt hại về tài sản. Điều này không chỉ ảnh hưởng đến đời sống kinh tế của người nông dân mà còn tạo ra sức ép lớn lên thị trường lao động nông thôn, buộc nhiều người phải tìm kiếm công việc tạm thời hoặc chuyển đổi ngành nghề trong thời gian phục hồi.</w:t>
      </w:r>
    </w:p>
    <w:p w14:paraId="38B2C339" w14:textId="77777777" w:rsidR="0025485E" w:rsidRPr="0025485E" w:rsidRDefault="0025485E" w:rsidP="0025485E">
      <w:pPr>
        <w:widowControl w:val="0"/>
        <w:shd w:val="clear" w:color="auto" w:fill="FFFFFF"/>
        <w:tabs>
          <w:tab w:val="left" w:pos="1134"/>
        </w:tabs>
        <w:suppressAutoHyphens/>
        <w:spacing w:before="20" w:after="20" w:line="240" w:lineRule="auto"/>
        <w:ind w:firstLine="709"/>
        <w:jc w:val="both"/>
        <w:rPr>
          <w:rFonts w:ascii="Times New Roman" w:hAnsi="Times New Roman"/>
          <w:color w:val="000000" w:themeColor="text1"/>
          <w:spacing w:val="-2"/>
          <w:sz w:val="28"/>
          <w:szCs w:val="28"/>
        </w:rPr>
      </w:pPr>
      <w:r w:rsidRPr="0025485E">
        <w:rPr>
          <w:rFonts w:ascii="Times New Roman" w:hAnsi="Times New Roman"/>
          <w:color w:val="000000" w:themeColor="text1"/>
          <w:spacing w:val="-2"/>
          <w:sz w:val="28"/>
          <w:szCs w:val="28"/>
        </w:rPr>
        <w:t xml:space="preserve">Bên cạnh đó, lao động phi chính thức </w:t>
      </w:r>
      <w:r w:rsidRPr="0025485E">
        <w:rPr>
          <w:rFonts w:ascii="Times New Roman" w:hAnsi="Times New Roman"/>
          <w:i/>
          <w:iCs/>
          <w:color w:val="000000" w:themeColor="text1"/>
          <w:spacing w:val="-2"/>
          <w:sz w:val="28"/>
          <w:szCs w:val="28"/>
        </w:rPr>
        <w:t>(bao gồm lao động tự do, lao động thời vụ và những người làm việc trong các ngành dịch vụ nhỏ lẻ như bán hàng, sửa chữa, du lịch…)</w:t>
      </w:r>
      <w:r w:rsidRPr="0025485E">
        <w:rPr>
          <w:rFonts w:ascii="Times New Roman" w:hAnsi="Times New Roman"/>
          <w:color w:val="000000" w:themeColor="text1"/>
          <w:spacing w:val="-2"/>
          <w:sz w:val="28"/>
          <w:szCs w:val="28"/>
        </w:rPr>
        <w:t xml:space="preserve"> cũng chịu tác động mạnh mẽ từ cơn bão. Khi các hoạt động kinh doanh bị đình trệ, nhiều lao động không chính thức mất việc làm ngay lập tức mà không có bất kỳ hình thức bảo hiểm xã hội nào. Nhóm lao động này vốn đã bấp bênh trước thiên tai và nay đối mặt với việc mất thu nhập kéo dài, dẫn đến tình trạng nghèo đói gia tăng và áp lực lên hệ thống an sinh xã hội của các địa phương.</w:t>
      </w:r>
    </w:p>
    <w:p w14:paraId="3CF83F85" w14:textId="77777777" w:rsidR="0025485E" w:rsidRDefault="0025485E" w:rsidP="0025485E">
      <w:pPr>
        <w:widowControl w:val="0"/>
        <w:shd w:val="clear" w:color="auto" w:fill="FFFFFF"/>
        <w:tabs>
          <w:tab w:val="left" w:pos="1134"/>
        </w:tabs>
        <w:suppressAutoHyphens/>
        <w:spacing w:before="20" w:after="20" w:line="240" w:lineRule="auto"/>
        <w:ind w:firstLine="709"/>
        <w:jc w:val="both"/>
        <w:rPr>
          <w:rFonts w:ascii="Times New Roman" w:hAnsi="Times New Roman"/>
          <w:color w:val="000000" w:themeColor="text1"/>
          <w:kern w:val="28"/>
          <w:sz w:val="28"/>
          <w:szCs w:val="28"/>
        </w:rPr>
      </w:pPr>
      <w:r w:rsidRPr="00D8073F">
        <w:rPr>
          <w:rFonts w:ascii="Times New Roman" w:hAnsi="Times New Roman"/>
          <w:color w:val="000000" w:themeColor="text1"/>
          <w:kern w:val="28"/>
          <w:sz w:val="28"/>
          <w:szCs w:val="28"/>
        </w:rPr>
        <w:t>Ngoài ra, bão Yagi còn gây ra hiện tượng di cư lao động tạm thời khi nhiều lao động di cư từ các tỉnh miền Bắc bị mất việc do thiên tai đã phải quay trở về quê nhà để chờ phục hồi sản xuất. Điều này không chỉ làm suy giảm nguồn lao động tại các khu công nghiệp lớn mà còn gây áp lực lên thị trường lao động địa phương, nơi vốn đã bị ảnh hưởng nặng nề bởi bão. Mặt khác, tình trạng này cũng đẩy chi phí sinh hoạt của người lao động và gia đình họ lên cao trong bối cảnh không có thu nhập.</w:t>
      </w:r>
    </w:p>
    <w:p w14:paraId="1AA994AE" w14:textId="77777777" w:rsidR="0025485E" w:rsidRPr="00D8073F" w:rsidRDefault="0025485E" w:rsidP="0025485E">
      <w:pPr>
        <w:widowControl w:val="0"/>
        <w:shd w:val="clear" w:color="auto" w:fill="FFFFFF"/>
        <w:tabs>
          <w:tab w:val="left" w:pos="1134"/>
        </w:tabs>
        <w:suppressAutoHyphens/>
        <w:spacing w:before="20" w:after="20" w:line="240" w:lineRule="auto"/>
        <w:ind w:firstLine="709"/>
        <w:jc w:val="both"/>
        <w:rPr>
          <w:rFonts w:ascii="Times New Roman" w:hAnsi="Times New Roman"/>
          <w:color w:val="000000" w:themeColor="text1"/>
          <w:kern w:val="28"/>
          <w:sz w:val="28"/>
          <w:szCs w:val="28"/>
        </w:rPr>
      </w:pPr>
      <w:r w:rsidRPr="00D8073F">
        <w:rPr>
          <w:rFonts w:ascii="Times New Roman" w:hAnsi="Times New Roman"/>
          <w:color w:val="000000" w:themeColor="text1"/>
          <w:kern w:val="28"/>
          <w:sz w:val="28"/>
          <w:szCs w:val="28"/>
        </w:rPr>
        <w:t xml:space="preserve">Tóm lại, cơn bão </w:t>
      </w:r>
      <w:r>
        <w:rPr>
          <w:rFonts w:ascii="Times New Roman" w:hAnsi="Times New Roman"/>
          <w:color w:val="000000" w:themeColor="text1"/>
          <w:kern w:val="28"/>
          <w:sz w:val="28"/>
          <w:szCs w:val="28"/>
        </w:rPr>
        <w:t>số</w:t>
      </w:r>
      <w:r w:rsidRPr="00D8073F">
        <w:rPr>
          <w:rFonts w:ascii="Times New Roman" w:hAnsi="Times New Roman"/>
          <w:color w:val="000000" w:themeColor="text1"/>
          <w:kern w:val="28"/>
          <w:sz w:val="28"/>
          <w:szCs w:val="28"/>
        </w:rPr>
        <w:t xml:space="preserve"> </w:t>
      </w:r>
      <w:r>
        <w:rPr>
          <w:rFonts w:ascii="Times New Roman" w:hAnsi="Times New Roman"/>
          <w:color w:val="000000" w:themeColor="text1"/>
          <w:kern w:val="28"/>
          <w:sz w:val="28"/>
          <w:szCs w:val="28"/>
        </w:rPr>
        <w:t xml:space="preserve">3 </w:t>
      </w:r>
      <w:r w:rsidRPr="00D8073F">
        <w:rPr>
          <w:rFonts w:ascii="Times New Roman" w:hAnsi="Times New Roman"/>
          <w:color w:val="000000" w:themeColor="text1"/>
          <w:kern w:val="28"/>
          <w:sz w:val="28"/>
          <w:szCs w:val="28"/>
        </w:rPr>
        <w:t>đã để lại những tác động nghiêm trọng lên thị trường lao động Việt Nam, gây mất việc</w:t>
      </w:r>
      <w:r>
        <w:rPr>
          <w:rFonts w:ascii="Times New Roman" w:hAnsi="Times New Roman"/>
          <w:color w:val="000000" w:themeColor="text1"/>
          <w:kern w:val="28"/>
          <w:sz w:val="28"/>
          <w:szCs w:val="28"/>
        </w:rPr>
        <w:t xml:space="preserve"> làm</w:t>
      </w:r>
      <w:r w:rsidRPr="00D8073F">
        <w:rPr>
          <w:rFonts w:ascii="Times New Roman" w:hAnsi="Times New Roman"/>
          <w:color w:val="000000" w:themeColor="text1"/>
          <w:kern w:val="28"/>
          <w:sz w:val="28"/>
          <w:szCs w:val="28"/>
        </w:rPr>
        <w:t xml:space="preserve">, giảm thu nhập và tạo ra nhiều thách thức cho người lao động, kể cả lao động làm trong các doanh nghiệp, lao động làm trong ngành nông nghiệp và lao động phi chính thức. </w:t>
      </w:r>
    </w:p>
    <w:p w14:paraId="76B995FF" w14:textId="77777777" w:rsidR="0025485E" w:rsidRDefault="0025485E" w:rsidP="0025485E">
      <w:pPr>
        <w:widowControl w:val="0"/>
        <w:shd w:val="clear" w:color="auto" w:fill="FFFFFF"/>
        <w:tabs>
          <w:tab w:val="left" w:pos="1134"/>
        </w:tabs>
        <w:suppressAutoHyphens/>
        <w:spacing w:before="20" w:after="20" w:line="240" w:lineRule="auto"/>
        <w:ind w:firstLine="709"/>
        <w:jc w:val="both"/>
        <w:rPr>
          <w:rFonts w:ascii="Times New Roman" w:hAnsi="Times New Roman"/>
          <w:color w:val="000000" w:themeColor="text1"/>
          <w:kern w:val="28"/>
          <w:sz w:val="28"/>
          <w:szCs w:val="28"/>
        </w:rPr>
      </w:pPr>
      <w:r w:rsidRPr="003409A2">
        <w:rPr>
          <w:rFonts w:ascii="Times New Roman" w:hAnsi="Times New Roman"/>
          <w:color w:val="000000" w:themeColor="text1"/>
          <w:kern w:val="28"/>
          <w:sz w:val="28"/>
          <w:szCs w:val="28"/>
        </w:rPr>
        <w:t>Theo báo cáo của các địa phương, mặc dù bị ảnh hưởng nặng nề bởi bão lũ ở một số địa phương nhưng sau khi tan bão và đến thời điểm hiện nay 98% doanh nghiệp, cơ sở sản xuất kinh doanh đã chủ động khắc phục và quay trở lại hoạt động. Theo đó, 100% lao động cũng đã trở lại làm việc bình thưởng, chuỗi cung ứng lao động và sản xuất hàng hóa không bị gi</w:t>
      </w:r>
      <w:r>
        <w:rPr>
          <w:rFonts w:ascii="Times New Roman" w:hAnsi="Times New Roman"/>
          <w:color w:val="000000" w:themeColor="text1"/>
          <w:kern w:val="28"/>
          <w:sz w:val="28"/>
          <w:szCs w:val="28"/>
        </w:rPr>
        <w:t>á</w:t>
      </w:r>
      <w:r w:rsidRPr="003409A2">
        <w:rPr>
          <w:rFonts w:ascii="Times New Roman" w:hAnsi="Times New Roman"/>
          <w:color w:val="000000" w:themeColor="text1"/>
          <w:kern w:val="28"/>
          <w:sz w:val="28"/>
          <w:szCs w:val="28"/>
        </w:rPr>
        <w:t xml:space="preserve">n đoạn. Các </w:t>
      </w:r>
      <w:r>
        <w:rPr>
          <w:rFonts w:ascii="Times New Roman" w:hAnsi="Times New Roman"/>
          <w:color w:val="000000" w:themeColor="text1"/>
          <w:kern w:val="28"/>
          <w:sz w:val="28"/>
          <w:szCs w:val="28"/>
        </w:rPr>
        <w:t>t</w:t>
      </w:r>
      <w:r w:rsidRPr="003409A2">
        <w:rPr>
          <w:rFonts w:ascii="Times New Roman" w:hAnsi="Times New Roman"/>
          <w:color w:val="000000" w:themeColor="text1"/>
          <w:kern w:val="28"/>
          <w:sz w:val="28"/>
          <w:szCs w:val="28"/>
        </w:rPr>
        <w:t xml:space="preserve">rung tâm </w:t>
      </w:r>
      <w:r>
        <w:rPr>
          <w:rFonts w:ascii="Times New Roman" w:hAnsi="Times New Roman"/>
          <w:color w:val="000000" w:themeColor="text1"/>
          <w:kern w:val="28"/>
          <w:sz w:val="28"/>
          <w:szCs w:val="28"/>
        </w:rPr>
        <w:t>d</w:t>
      </w:r>
      <w:r w:rsidRPr="003409A2">
        <w:rPr>
          <w:rFonts w:ascii="Times New Roman" w:hAnsi="Times New Roman"/>
          <w:color w:val="000000" w:themeColor="text1"/>
          <w:kern w:val="28"/>
          <w:sz w:val="28"/>
          <w:szCs w:val="28"/>
        </w:rPr>
        <w:t>ịch vụ việc làm ở địa phương cũng đã bị ảnh hưởng, một số trung tâm phải di chuyển địa điểm để chạy lũ do ngập lụt (Tuyên Quang, Hải Phòng, Nam Định….)</w:t>
      </w:r>
      <w:r>
        <w:rPr>
          <w:rFonts w:ascii="Times New Roman" w:hAnsi="Times New Roman"/>
          <w:color w:val="000000" w:themeColor="text1"/>
          <w:kern w:val="28"/>
          <w:sz w:val="28"/>
          <w:szCs w:val="28"/>
        </w:rPr>
        <w:t>;</w:t>
      </w:r>
      <w:r w:rsidRPr="003409A2">
        <w:rPr>
          <w:rFonts w:ascii="Times New Roman" w:hAnsi="Times New Roman"/>
          <w:color w:val="000000" w:themeColor="text1"/>
          <w:kern w:val="28"/>
          <w:sz w:val="28"/>
          <w:szCs w:val="28"/>
        </w:rPr>
        <w:t xml:space="preserve"> các hoạt động giao dịch việc làm đã phải tạm dừng. Đến nay, sau khi nước rút các trung tâm đã tổ chức lại hoạt động cung cấp dịch vụ kịp thời cho doanh nghiệp và người lao động.</w:t>
      </w:r>
    </w:p>
    <w:p w14:paraId="48BC6015" w14:textId="77777777" w:rsidR="0025485E" w:rsidRPr="0025485E" w:rsidRDefault="0025485E" w:rsidP="0025485E">
      <w:pPr>
        <w:widowControl w:val="0"/>
        <w:shd w:val="clear" w:color="auto" w:fill="FFFFFF"/>
        <w:tabs>
          <w:tab w:val="left" w:pos="1134"/>
        </w:tabs>
        <w:suppressAutoHyphens/>
        <w:spacing w:before="20" w:after="20" w:line="240" w:lineRule="auto"/>
        <w:ind w:firstLine="709"/>
        <w:jc w:val="both"/>
        <w:rPr>
          <w:rFonts w:ascii="Times New Roman" w:hAnsi="Times New Roman"/>
          <w:color w:val="000000" w:themeColor="text1"/>
          <w:kern w:val="28"/>
          <w:sz w:val="28"/>
          <w:szCs w:val="28"/>
        </w:rPr>
      </w:pPr>
      <w:r w:rsidRPr="00D8073F">
        <w:rPr>
          <w:rFonts w:ascii="Times New Roman" w:hAnsi="Times New Roman"/>
          <w:color w:val="000000" w:themeColor="text1"/>
          <w:kern w:val="28"/>
          <w:sz w:val="28"/>
          <w:szCs w:val="28"/>
        </w:rPr>
        <w:t xml:space="preserve">Dự báo </w:t>
      </w:r>
      <w:r>
        <w:rPr>
          <w:rFonts w:ascii="Times New Roman" w:hAnsi="Times New Roman"/>
          <w:color w:val="000000" w:themeColor="text1"/>
          <w:kern w:val="28"/>
          <w:sz w:val="28"/>
          <w:szCs w:val="28"/>
        </w:rPr>
        <w:t>t</w:t>
      </w:r>
      <w:r w:rsidRPr="00D8073F">
        <w:rPr>
          <w:rFonts w:ascii="Times New Roman" w:hAnsi="Times New Roman"/>
          <w:color w:val="000000" w:themeColor="text1"/>
          <w:kern w:val="28"/>
          <w:sz w:val="28"/>
          <w:szCs w:val="28"/>
        </w:rPr>
        <w:t xml:space="preserve">rong </w:t>
      </w:r>
      <w:r>
        <w:rPr>
          <w:rFonts w:ascii="Times New Roman" w:hAnsi="Times New Roman"/>
          <w:color w:val="000000" w:themeColor="text1"/>
          <w:kern w:val="28"/>
          <w:sz w:val="28"/>
          <w:szCs w:val="28"/>
        </w:rPr>
        <w:t>q</w:t>
      </w:r>
      <w:r w:rsidRPr="00D8073F">
        <w:rPr>
          <w:rFonts w:ascii="Times New Roman" w:hAnsi="Times New Roman"/>
          <w:color w:val="000000" w:themeColor="text1"/>
          <w:kern w:val="28"/>
          <w:sz w:val="28"/>
          <w:szCs w:val="28"/>
        </w:rPr>
        <w:t>uý IV</w:t>
      </w:r>
      <w:r>
        <w:rPr>
          <w:rFonts w:ascii="Times New Roman" w:hAnsi="Times New Roman"/>
          <w:color w:val="000000" w:themeColor="text1"/>
          <w:kern w:val="28"/>
          <w:sz w:val="28"/>
          <w:szCs w:val="28"/>
        </w:rPr>
        <w:t xml:space="preserve"> năm </w:t>
      </w:r>
      <w:r w:rsidRPr="00D8073F">
        <w:rPr>
          <w:rFonts w:ascii="Times New Roman" w:hAnsi="Times New Roman"/>
          <w:color w:val="000000" w:themeColor="text1"/>
          <w:kern w:val="28"/>
          <w:sz w:val="28"/>
          <w:szCs w:val="28"/>
        </w:rPr>
        <w:t>2024, thị trường lao động chung cả nước vẫn tương đối ổn định, nhu cầu tuyển dụng lao động tại các doanh nghiệp vẫn lớn do tập trung phục vụ các đơn hàng dịp lễ cuối năm. Tuy nhiên, vẫn còn có những hạn chế cố hữu của thị trường như chất lượng lao động chưa cao, tỷ lệ việc làm phi chính thức cao, việc làm chưa bền vững, tỷ lệ thất nghiệp trong thanh niên cao</w:t>
      </w:r>
      <w:r w:rsidRPr="00061C14">
        <w:rPr>
          <w:rStyle w:val="ThamchiuCcchu"/>
          <w:color w:val="000000"/>
          <w:lang w:val="af-ZA" w:eastAsia="vi-VN"/>
        </w:rPr>
        <w:footnoteReference w:id="5"/>
      </w:r>
      <w:r w:rsidRPr="00D8073F">
        <w:rPr>
          <w:rFonts w:ascii="Times New Roman" w:hAnsi="Times New Roman"/>
          <w:color w:val="000000" w:themeColor="text1"/>
          <w:kern w:val="28"/>
          <w:sz w:val="28"/>
          <w:szCs w:val="28"/>
        </w:rPr>
        <w:t xml:space="preserve"> và đặc biệt là các thách thức về mất việc, giảm thu nhập và sự dịch chuyển lao động tại các tỉnh</w:t>
      </w:r>
      <w:r>
        <w:rPr>
          <w:rFonts w:ascii="Times New Roman" w:hAnsi="Times New Roman"/>
          <w:color w:val="000000" w:themeColor="text1"/>
          <w:kern w:val="28"/>
          <w:sz w:val="28"/>
          <w:szCs w:val="28"/>
        </w:rPr>
        <w:t xml:space="preserve">, </w:t>
      </w:r>
      <w:r w:rsidRPr="00D8073F">
        <w:rPr>
          <w:rFonts w:ascii="Times New Roman" w:hAnsi="Times New Roman"/>
          <w:color w:val="000000" w:themeColor="text1"/>
          <w:kern w:val="28"/>
          <w:sz w:val="28"/>
          <w:szCs w:val="28"/>
        </w:rPr>
        <w:t xml:space="preserve">thành phố bị ảnh hưởng chính từ cơn bão </w:t>
      </w:r>
      <w:r>
        <w:rPr>
          <w:rFonts w:ascii="Times New Roman" w:hAnsi="Times New Roman"/>
          <w:color w:val="000000" w:themeColor="text1"/>
          <w:kern w:val="28"/>
          <w:sz w:val="28"/>
          <w:szCs w:val="28"/>
        </w:rPr>
        <w:t>số 3. Các địa phương sẽ tiếp tục triển khai k</w:t>
      </w:r>
      <w:r w:rsidRPr="003409A2">
        <w:rPr>
          <w:rFonts w:ascii="Times New Roman" w:hAnsi="Times New Roman"/>
          <w:color w:val="000000" w:themeColor="text1"/>
          <w:kern w:val="28"/>
          <w:sz w:val="28"/>
          <w:szCs w:val="28"/>
        </w:rPr>
        <w:t>ế hoạch tổ chức các phiên giao dịch việc làm và sẽ tăng cường thêm trên một số địa bàn trọng điểm nhằm đảm bảo kết nối cung cầu lao động và giải quyết việc làm cho người lao động bị ảnh hưởng bởi bão lũ, đồng thời bảo đảm các doanh nghiệp, cơ sở sản xuất kinh doanh không bị thiếu hụt lao động.</w:t>
      </w:r>
    </w:p>
    <w:p w14:paraId="7DBED69F" w14:textId="77777777" w:rsidR="0025485E" w:rsidRPr="003409A2" w:rsidRDefault="0025485E" w:rsidP="0025485E">
      <w:pPr>
        <w:widowControl w:val="0"/>
        <w:shd w:val="clear" w:color="auto" w:fill="FFFFFF"/>
        <w:tabs>
          <w:tab w:val="left" w:pos="1134"/>
        </w:tabs>
        <w:suppressAutoHyphens/>
        <w:spacing w:before="20" w:after="20" w:line="240" w:lineRule="auto"/>
        <w:ind w:firstLine="709"/>
        <w:jc w:val="both"/>
        <w:rPr>
          <w:rFonts w:ascii="Times New Roman" w:hAnsi="Times New Roman"/>
          <w:b/>
          <w:bCs/>
          <w:color w:val="000000" w:themeColor="text1"/>
          <w:kern w:val="28"/>
          <w:sz w:val="28"/>
          <w:szCs w:val="28"/>
        </w:rPr>
      </w:pPr>
      <w:r>
        <w:rPr>
          <w:rFonts w:ascii="Times New Roman" w:hAnsi="Times New Roman"/>
          <w:b/>
          <w:bCs/>
          <w:color w:val="000000" w:themeColor="text1"/>
          <w:kern w:val="28"/>
          <w:sz w:val="28"/>
          <w:szCs w:val="28"/>
        </w:rPr>
        <w:t>IV. MỘT SỐ NHIỆM VỤ VÀ KIẾN NGHỊ, ĐỀ XUẤT</w:t>
      </w:r>
    </w:p>
    <w:p w14:paraId="1D3C9F87" w14:textId="77777777" w:rsidR="0025485E" w:rsidRPr="00E9317D" w:rsidRDefault="0025485E" w:rsidP="0025485E">
      <w:pPr>
        <w:widowControl w:val="0"/>
        <w:shd w:val="clear" w:color="auto" w:fill="FFFFFF"/>
        <w:tabs>
          <w:tab w:val="left" w:pos="1134"/>
        </w:tabs>
        <w:suppressAutoHyphens/>
        <w:spacing w:before="20" w:after="20" w:line="240" w:lineRule="auto"/>
        <w:ind w:firstLine="709"/>
        <w:jc w:val="both"/>
        <w:rPr>
          <w:rFonts w:ascii="Times New Roman" w:hAnsi="Times New Roman"/>
          <w:b/>
          <w:bCs/>
          <w:color w:val="000000" w:themeColor="text1"/>
          <w:kern w:val="28"/>
          <w:sz w:val="28"/>
          <w:szCs w:val="28"/>
        </w:rPr>
      </w:pPr>
      <w:r>
        <w:rPr>
          <w:rFonts w:ascii="Times New Roman" w:hAnsi="Times New Roman"/>
          <w:b/>
          <w:bCs/>
          <w:color w:val="000000" w:themeColor="text1"/>
          <w:kern w:val="28"/>
          <w:sz w:val="28"/>
          <w:szCs w:val="28"/>
        </w:rPr>
        <w:t>1</w:t>
      </w:r>
      <w:r w:rsidRPr="00E9317D">
        <w:rPr>
          <w:rFonts w:ascii="Times New Roman" w:hAnsi="Times New Roman"/>
          <w:b/>
          <w:bCs/>
          <w:color w:val="000000" w:themeColor="text1"/>
          <w:kern w:val="28"/>
          <w:sz w:val="28"/>
          <w:szCs w:val="28"/>
        </w:rPr>
        <w:t>. Những công việc sắp tới</w:t>
      </w:r>
    </w:p>
    <w:p w14:paraId="39C0CAFF" w14:textId="77777777" w:rsidR="0025485E" w:rsidRPr="0025485E" w:rsidRDefault="0025485E" w:rsidP="0025485E">
      <w:pPr>
        <w:widowControl w:val="0"/>
        <w:shd w:val="clear" w:color="auto" w:fill="FFFFFF"/>
        <w:tabs>
          <w:tab w:val="left" w:pos="1134"/>
        </w:tabs>
        <w:suppressAutoHyphens/>
        <w:spacing w:after="0" w:line="240" w:lineRule="auto"/>
        <w:ind w:firstLine="709"/>
        <w:jc w:val="both"/>
        <w:rPr>
          <w:rFonts w:ascii="Times New Roman" w:hAnsi="Times New Roman"/>
          <w:bCs/>
          <w:color w:val="000000" w:themeColor="text1"/>
          <w:sz w:val="28"/>
          <w:szCs w:val="28"/>
        </w:rPr>
      </w:pPr>
      <w:r w:rsidRPr="0025485E">
        <w:rPr>
          <w:rFonts w:ascii="Times New Roman" w:hAnsi="Times New Roman"/>
          <w:bCs/>
          <w:color w:val="000000" w:themeColor="text1"/>
          <w:sz w:val="28"/>
          <w:szCs w:val="28"/>
        </w:rPr>
        <w:t xml:space="preserve">- Thực hiện nghiêm chỉ đạo của Tổng Bí thư, Chủ tịch nước Tô Lâm và Thủ tướng Chính phủ </w:t>
      </w:r>
      <w:r w:rsidRPr="000A4020">
        <w:rPr>
          <w:rFonts w:ascii="Times New Roman" w:hAnsi="Times New Roman"/>
          <w:color w:val="000000" w:themeColor="text1"/>
          <w:sz w:val="28"/>
          <w:szCs w:val="28"/>
          <w:shd w:val="clear" w:color="auto" w:fill="FFFFFF"/>
        </w:rPr>
        <w:t xml:space="preserve">về việc tập trung ứng phó, khắc phục hậu quả do bão, mưa lũ, bảo đảm </w:t>
      </w:r>
      <w:r w:rsidRPr="0025485E">
        <w:rPr>
          <w:rFonts w:ascii="Times New Roman" w:hAnsi="Times New Roman"/>
          <w:bCs/>
          <w:color w:val="000000" w:themeColor="text1"/>
          <w:sz w:val="28"/>
          <w:szCs w:val="28"/>
        </w:rPr>
        <w:t>4 mục tiêu:</w:t>
      </w:r>
      <w:r w:rsidRPr="000A4020">
        <w:rPr>
          <w:rFonts w:ascii="Roboto" w:hAnsi="Roboto"/>
          <w:color w:val="000000" w:themeColor="text1"/>
          <w:sz w:val="28"/>
          <w:szCs w:val="28"/>
          <w:shd w:val="clear" w:color="auto" w:fill="FFFFFF"/>
        </w:rPr>
        <w:t xml:space="preserve"> </w:t>
      </w:r>
      <w:r w:rsidRPr="000A4020">
        <w:rPr>
          <w:rFonts w:ascii="Times New Roman" w:hAnsi="Times New Roman"/>
          <w:color w:val="000000" w:themeColor="text1"/>
          <w:sz w:val="28"/>
          <w:szCs w:val="28"/>
          <w:shd w:val="clear" w:color="auto" w:fill="FFFFFF"/>
        </w:rPr>
        <w:t>Không để người dân nào thiếu ăn, thiếu mặc, thiếu chỗ ở, thiếu nước sạch; nhanh chóng ổn định tình hình cho người dân, doanh nghiệp và toàn xã hội; khôi phục sản xuất, kinh doanh cả nông nghiệp, công nghiệp, dịch vụ, tạo việc làm, sinh kế cho người dân; giữ vững ổn định chính trị, trật tự an toàn xã hội, an ninh, an toàn, an dân.</w:t>
      </w:r>
      <w:r w:rsidRPr="0025485E">
        <w:rPr>
          <w:rFonts w:ascii="Times New Roman" w:hAnsi="Times New Roman"/>
          <w:bCs/>
          <w:color w:val="000000" w:themeColor="text1"/>
          <w:sz w:val="28"/>
          <w:szCs w:val="28"/>
        </w:rPr>
        <w:t xml:space="preserve"> </w:t>
      </w:r>
    </w:p>
    <w:p w14:paraId="34386105" w14:textId="493A7AD6" w:rsidR="0025485E" w:rsidRPr="0025485E" w:rsidRDefault="0025485E" w:rsidP="0025485E">
      <w:pPr>
        <w:widowControl w:val="0"/>
        <w:shd w:val="clear" w:color="auto" w:fill="FFFFFF"/>
        <w:tabs>
          <w:tab w:val="left" w:pos="1134"/>
        </w:tabs>
        <w:suppressAutoHyphens/>
        <w:spacing w:after="0" w:line="240" w:lineRule="auto"/>
        <w:ind w:firstLine="709"/>
        <w:jc w:val="both"/>
        <w:rPr>
          <w:rFonts w:ascii="Times New Roman" w:hAnsi="Times New Roman"/>
          <w:bCs/>
          <w:color w:val="000000" w:themeColor="text1"/>
          <w:sz w:val="28"/>
          <w:szCs w:val="28"/>
        </w:rPr>
      </w:pPr>
      <w:r w:rsidRPr="0025485E">
        <w:rPr>
          <w:rFonts w:ascii="Times New Roman" w:hAnsi="Times New Roman"/>
          <w:bCs/>
          <w:color w:val="000000" w:themeColor="text1"/>
          <w:sz w:val="28"/>
          <w:szCs w:val="28"/>
        </w:rPr>
        <w:t xml:space="preserve">- Bộ Lao động - Thương binh và Xã hội phối hợp chặt chẽ với Ban Chỉ đạo Quốc gia về phòng, chống thiên tai, Ủy ban Quốc gia ứng phó sự cố thiên tai và tìm kiếm cứu nạn, Bộ Tài chính và các bộ, ngành, địa phương liên quan nắm chắc tình hình đời sống người dân bị ảnh hưởng bởi thiên tai; tổng hợp tình hình </w:t>
      </w:r>
      <w:r>
        <w:rPr>
          <w:rFonts w:ascii="Times New Roman" w:hAnsi="Times New Roman"/>
          <w:bCs/>
          <w:color w:val="000000" w:themeColor="text1"/>
          <w:sz w:val="28"/>
          <w:szCs w:val="28"/>
        </w:rPr>
        <w:t xml:space="preserve">để </w:t>
      </w:r>
      <w:r w:rsidRPr="0025485E">
        <w:rPr>
          <w:rFonts w:ascii="Times New Roman" w:hAnsi="Times New Roman"/>
          <w:bCs/>
          <w:color w:val="000000" w:themeColor="text1"/>
          <w:sz w:val="28"/>
          <w:szCs w:val="28"/>
        </w:rPr>
        <w:t>trình Thủ tướng Chính phủ xem xét, quyết định cứu trợ kịp thời, hiệu quả, không để người dân bị đói, không có chỗ ở hoặc thiếu các vật dụng thiết yếu, đặc biệt là những hộ gia đình có người chết, mất tích, bị thương</w:t>
      </w:r>
      <w:r w:rsidR="001F3646">
        <w:rPr>
          <w:rStyle w:val="ThamchiuCcchu"/>
          <w:rFonts w:ascii="Times New Roman" w:hAnsi="Times New Roman"/>
          <w:bCs/>
          <w:color w:val="000000" w:themeColor="text1"/>
          <w:sz w:val="28"/>
          <w:szCs w:val="28"/>
        </w:rPr>
        <w:footnoteReference w:id="6"/>
      </w:r>
      <w:r w:rsidRPr="0025485E">
        <w:rPr>
          <w:rFonts w:ascii="Times New Roman" w:hAnsi="Times New Roman"/>
          <w:bCs/>
          <w:color w:val="000000" w:themeColor="text1"/>
          <w:sz w:val="28"/>
          <w:szCs w:val="28"/>
        </w:rPr>
        <w:t>.</w:t>
      </w:r>
    </w:p>
    <w:p w14:paraId="71EEC21F" w14:textId="77777777" w:rsidR="0025485E" w:rsidRDefault="0025485E" w:rsidP="0025485E">
      <w:pPr>
        <w:widowControl w:val="0"/>
        <w:shd w:val="clear" w:color="auto" w:fill="FFFFFF"/>
        <w:tabs>
          <w:tab w:val="left" w:pos="1134"/>
        </w:tabs>
        <w:suppressAutoHyphens/>
        <w:spacing w:after="0" w:line="240" w:lineRule="auto"/>
        <w:ind w:firstLine="709"/>
        <w:jc w:val="both"/>
        <w:rPr>
          <w:rFonts w:ascii="Times New Roman" w:hAnsi="Times New Roman"/>
          <w:bCs/>
          <w:color w:val="000000" w:themeColor="text1"/>
          <w:sz w:val="28"/>
          <w:szCs w:val="28"/>
        </w:rPr>
      </w:pPr>
      <w:r w:rsidRPr="0025485E">
        <w:rPr>
          <w:rFonts w:ascii="Times New Roman" w:hAnsi="Times New Roman"/>
          <w:bCs/>
          <w:color w:val="000000" w:themeColor="text1"/>
          <w:sz w:val="28"/>
          <w:szCs w:val="28"/>
        </w:rPr>
        <w:t>- Tổ chức các đoàn công tác đi thăm hỏi, động viên</w:t>
      </w:r>
      <w:r>
        <w:rPr>
          <w:rFonts w:ascii="Times New Roman" w:hAnsi="Times New Roman"/>
          <w:bCs/>
          <w:color w:val="000000" w:themeColor="text1"/>
          <w:sz w:val="28"/>
          <w:szCs w:val="28"/>
        </w:rPr>
        <w:t xml:space="preserve"> và nắm tình hình</w:t>
      </w:r>
      <w:r w:rsidRPr="0025485E">
        <w:rPr>
          <w:rFonts w:ascii="Times New Roman" w:hAnsi="Times New Roman"/>
          <w:bCs/>
          <w:color w:val="000000" w:themeColor="text1"/>
          <w:sz w:val="28"/>
          <w:szCs w:val="28"/>
        </w:rPr>
        <w:t xml:space="preserve"> các địa phương, gia đình bị ảnh hưởng nặng bởi cơn bão số 3; phối hợp đôn đốc các địa phương kiểm tra nơi xung yếu, những địa bàn có nguy cơ xảy ra sạt lở đất, lũ quét, đôn đốc di dời người dân về nơi ở an toàn, giao thông đi lại an toàn, làm việc an toàn.</w:t>
      </w:r>
    </w:p>
    <w:p w14:paraId="6F9A2023" w14:textId="77777777" w:rsidR="0025485E" w:rsidRPr="00EF7A8A" w:rsidRDefault="0025485E" w:rsidP="0025485E">
      <w:pPr>
        <w:widowControl w:val="0"/>
        <w:shd w:val="clear" w:color="auto" w:fill="FFFFFF"/>
        <w:tabs>
          <w:tab w:val="left" w:pos="1134"/>
        </w:tabs>
        <w:suppressAutoHyphens/>
        <w:spacing w:after="0" w:line="240" w:lineRule="auto"/>
        <w:ind w:firstLine="709"/>
        <w:jc w:val="both"/>
        <w:rPr>
          <w:rFonts w:ascii="Times New Roman" w:hAnsi="Times New Roman"/>
          <w:bCs/>
          <w:color w:val="000000" w:themeColor="text1"/>
          <w:sz w:val="28"/>
          <w:szCs w:val="28"/>
        </w:rPr>
      </w:pPr>
      <w:r w:rsidRPr="00EF7A8A">
        <w:rPr>
          <w:rFonts w:ascii="Times New Roman" w:hAnsi="Times New Roman"/>
          <w:bCs/>
          <w:color w:val="000000" w:themeColor="text1"/>
          <w:sz w:val="28"/>
          <w:szCs w:val="28"/>
        </w:rPr>
        <w:t>- Chỉ đạo các địa phương nắm bắt, đánh giá tình hình hoạt động sản xuất kinh doanh, việc làm của lao động ở vùng bị ảnh hưởng và cả lao động có quê ở vùng bị ảnh hưởng để có phương án giải quyết, kết nối việc làm cho người lao động, duy trì nguồn cung lao động cho doanh nghiệp</w:t>
      </w:r>
      <w:r>
        <w:rPr>
          <w:rFonts w:ascii="Times New Roman" w:hAnsi="Times New Roman"/>
          <w:bCs/>
          <w:color w:val="000000" w:themeColor="text1"/>
          <w:sz w:val="28"/>
          <w:szCs w:val="28"/>
        </w:rPr>
        <w:t>. T</w:t>
      </w:r>
      <w:r w:rsidRPr="00EF7A8A">
        <w:rPr>
          <w:rFonts w:ascii="Times New Roman" w:hAnsi="Times New Roman"/>
          <w:bCs/>
          <w:color w:val="000000" w:themeColor="text1"/>
          <w:sz w:val="28"/>
          <w:szCs w:val="28"/>
        </w:rPr>
        <w:t>ăng cường hoạt động kết nối cung – cầu lao động, tăng tần suất tổ chức các phiên giao dịch việc làm, ngày hội việc làm</w:t>
      </w:r>
      <w:r>
        <w:rPr>
          <w:rFonts w:ascii="Times New Roman" w:hAnsi="Times New Roman"/>
          <w:bCs/>
          <w:color w:val="000000" w:themeColor="text1"/>
          <w:sz w:val="28"/>
          <w:szCs w:val="28"/>
        </w:rPr>
        <w:t>,</w:t>
      </w:r>
      <w:r w:rsidRPr="00EF7A8A">
        <w:rPr>
          <w:rFonts w:ascii="Times New Roman" w:hAnsi="Times New Roman"/>
          <w:bCs/>
          <w:color w:val="000000" w:themeColor="text1"/>
          <w:sz w:val="28"/>
          <w:szCs w:val="28"/>
        </w:rPr>
        <w:t xml:space="preserve"> đặc biệt triển khai khảo sát trực tiếp nắm nhu cầu lao động của doanh nghiệp và nhu cầu về việc làm của người lao động tại các vùng bị ảnh hưởng.</w:t>
      </w:r>
    </w:p>
    <w:p w14:paraId="06CFC8BE" w14:textId="77777777" w:rsidR="0025485E" w:rsidRPr="0025485E" w:rsidRDefault="0025485E" w:rsidP="0025485E">
      <w:pPr>
        <w:widowControl w:val="0"/>
        <w:shd w:val="clear" w:color="auto" w:fill="FFFFFF"/>
        <w:tabs>
          <w:tab w:val="left" w:pos="1134"/>
        </w:tabs>
        <w:suppressAutoHyphens/>
        <w:spacing w:after="0" w:line="240" w:lineRule="auto"/>
        <w:ind w:firstLine="709"/>
        <w:jc w:val="both"/>
        <w:rPr>
          <w:rFonts w:ascii="Times New Roman" w:hAnsi="Times New Roman"/>
          <w:bCs/>
          <w:color w:val="000000" w:themeColor="text1"/>
          <w:sz w:val="28"/>
          <w:szCs w:val="28"/>
        </w:rPr>
      </w:pPr>
      <w:r w:rsidRPr="00EF7A8A">
        <w:rPr>
          <w:rFonts w:ascii="Times New Roman" w:hAnsi="Times New Roman"/>
          <w:bCs/>
          <w:color w:val="000000" w:themeColor="text1"/>
          <w:sz w:val="28"/>
          <w:szCs w:val="28"/>
        </w:rPr>
        <w:t xml:space="preserve">- Xây dựng các chương trình hỗ trợ trực tiếp đến người lao động ở vùng bị ảnh hưởng </w:t>
      </w:r>
      <w:r>
        <w:rPr>
          <w:rFonts w:ascii="Times New Roman" w:hAnsi="Times New Roman"/>
          <w:bCs/>
          <w:color w:val="000000" w:themeColor="text1"/>
          <w:sz w:val="28"/>
          <w:szCs w:val="28"/>
        </w:rPr>
        <w:t xml:space="preserve">của cơn bão số 3 </w:t>
      </w:r>
      <w:r w:rsidRPr="00EF7A8A">
        <w:rPr>
          <w:rFonts w:ascii="Times New Roman" w:hAnsi="Times New Roman"/>
          <w:bCs/>
          <w:color w:val="000000" w:themeColor="text1"/>
          <w:sz w:val="28"/>
          <w:szCs w:val="28"/>
        </w:rPr>
        <w:t>đi làm việc tại các doanh nghiệp, khu công nghiệp như hỗ trợ kinh phí đi lại, nhà ở, điện, nước… Tăng cường bổ sung nguồn vốn và nâng cao hiệu quả chính sách tín dụng hỗ trợ tạo việc làm thông qua Ngân hàng Chính sách xã hội để làm cơ sở phục hồi sản xuất kinh doanh, việc làm cho doanh nghiệp, người lao động.</w:t>
      </w:r>
    </w:p>
    <w:p w14:paraId="6C54D565" w14:textId="77777777" w:rsidR="0025485E" w:rsidRPr="00E9317D" w:rsidRDefault="0025485E" w:rsidP="0025485E">
      <w:pPr>
        <w:widowControl w:val="0"/>
        <w:shd w:val="clear" w:color="auto" w:fill="FFFFFF"/>
        <w:tabs>
          <w:tab w:val="left" w:pos="1134"/>
        </w:tabs>
        <w:suppressAutoHyphens/>
        <w:spacing w:after="0" w:line="240" w:lineRule="auto"/>
        <w:ind w:firstLine="709"/>
        <w:jc w:val="both"/>
        <w:rPr>
          <w:rFonts w:ascii="Times New Roman" w:hAnsi="Times New Roman"/>
          <w:b/>
          <w:bCs/>
          <w:color w:val="000000" w:themeColor="text1"/>
          <w:kern w:val="28"/>
          <w:sz w:val="28"/>
          <w:szCs w:val="28"/>
        </w:rPr>
      </w:pPr>
      <w:r>
        <w:rPr>
          <w:rFonts w:ascii="Times New Roman" w:hAnsi="Times New Roman"/>
          <w:b/>
          <w:bCs/>
          <w:color w:val="000000" w:themeColor="text1"/>
          <w:kern w:val="28"/>
          <w:sz w:val="28"/>
          <w:szCs w:val="28"/>
        </w:rPr>
        <w:t>2</w:t>
      </w:r>
      <w:r w:rsidRPr="00E9317D">
        <w:rPr>
          <w:rFonts w:ascii="Times New Roman" w:hAnsi="Times New Roman"/>
          <w:b/>
          <w:bCs/>
          <w:color w:val="000000" w:themeColor="text1"/>
          <w:kern w:val="28"/>
          <w:sz w:val="28"/>
          <w:szCs w:val="28"/>
        </w:rPr>
        <w:t>. Kiến nghị</w:t>
      </w:r>
      <w:r>
        <w:rPr>
          <w:rFonts w:ascii="Times New Roman" w:hAnsi="Times New Roman"/>
          <w:b/>
          <w:bCs/>
          <w:color w:val="000000" w:themeColor="text1"/>
          <w:kern w:val="28"/>
          <w:sz w:val="28"/>
          <w:szCs w:val="28"/>
        </w:rPr>
        <w:t>, đề xuất</w:t>
      </w:r>
    </w:p>
    <w:p w14:paraId="0D8B82A0" w14:textId="77777777" w:rsidR="0025485E" w:rsidRPr="00E9317D" w:rsidRDefault="0025485E" w:rsidP="0025485E">
      <w:pPr>
        <w:widowControl w:val="0"/>
        <w:shd w:val="clear" w:color="auto" w:fill="FFFFFF"/>
        <w:tabs>
          <w:tab w:val="left" w:pos="1134"/>
        </w:tabs>
        <w:suppressAutoHyphens/>
        <w:spacing w:after="0" w:line="240" w:lineRule="auto"/>
        <w:ind w:firstLine="709"/>
        <w:jc w:val="both"/>
        <w:rPr>
          <w:rFonts w:ascii="Times New Roman" w:hAnsi="Times New Roman"/>
          <w:color w:val="000000" w:themeColor="text1"/>
          <w:spacing w:val="-2"/>
          <w:sz w:val="28"/>
          <w:szCs w:val="28"/>
          <w:highlight w:val="white"/>
        </w:rPr>
      </w:pPr>
      <w:r w:rsidRPr="00E9317D">
        <w:rPr>
          <w:rFonts w:ascii="Times New Roman" w:hAnsi="Times New Roman"/>
          <w:bCs/>
          <w:color w:val="000000" w:themeColor="text1"/>
          <w:kern w:val="28"/>
          <w:sz w:val="28"/>
          <w:szCs w:val="28"/>
        </w:rPr>
        <w:t>Bộ Lao động - Thương binh và Xã hội kiến nghị Thủ tướng Chính phủ chỉ đạo các địa phương tập trung thực hiện một số công việc cấp bách sau:</w:t>
      </w:r>
    </w:p>
    <w:p w14:paraId="3C1EDC36" w14:textId="77777777" w:rsidR="0025485E" w:rsidRPr="00E9317D" w:rsidRDefault="0025485E" w:rsidP="0025485E">
      <w:pPr>
        <w:spacing w:after="0" w:line="240" w:lineRule="auto"/>
        <w:ind w:firstLine="709"/>
        <w:jc w:val="both"/>
        <w:rPr>
          <w:rFonts w:ascii="Times New Roman" w:hAnsi="Times New Roman"/>
          <w:color w:val="000000" w:themeColor="text1"/>
          <w:sz w:val="28"/>
          <w:szCs w:val="28"/>
        </w:rPr>
      </w:pPr>
      <w:r w:rsidRPr="00E9317D">
        <w:rPr>
          <w:rFonts w:ascii="Times New Roman" w:hAnsi="Times New Roman"/>
          <w:color w:val="000000" w:themeColor="text1"/>
          <w:sz w:val="28"/>
          <w:szCs w:val="28"/>
        </w:rPr>
        <w:t>- Tập trung lực lượng tìm kiếm người mất tích; cứu chữa người bị thương, bị bệnh và tổ chức mai táng cho người thiệt mạng.</w:t>
      </w:r>
    </w:p>
    <w:p w14:paraId="06F2E447" w14:textId="77777777" w:rsidR="0025485E" w:rsidRPr="00E9317D" w:rsidRDefault="0025485E" w:rsidP="0025485E">
      <w:pPr>
        <w:spacing w:after="0" w:line="240" w:lineRule="auto"/>
        <w:ind w:firstLine="709"/>
        <w:jc w:val="both"/>
        <w:rPr>
          <w:rFonts w:ascii="Times New Roman" w:hAnsi="Times New Roman"/>
          <w:color w:val="000000" w:themeColor="text1"/>
          <w:sz w:val="28"/>
          <w:szCs w:val="28"/>
        </w:rPr>
      </w:pPr>
      <w:r w:rsidRPr="00E9317D">
        <w:rPr>
          <w:rFonts w:ascii="Times New Roman" w:hAnsi="Times New Roman"/>
          <w:color w:val="000000" w:themeColor="text1"/>
          <w:sz w:val="28"/>
          <w:szCs w:val="28"/>
        </w:rPr>
        <w:t>- Đánh giá, quy hoạch, di dời người dân ra khỏi khu vực nguy hiểm, mất an toàn với các giải pháp tổng thể, lâu dài. Khẩn trương tìm địa điểm an toàn để xây dựng các điểm tái định cư cho người dân trong vùng bị sạt lở, lũ ống, lũ quét, thiệt hại nặng do thiên tai</w:t>
      </w:r>
      <w:r>
        <w:rPr>
          <w:rFonts w:ascii="Times New Roman" w:hAnsi="Times New Roman"/>
          <w:color w:val="000000" w:themeColor="text1"/>
          <w:sz w:val="28"/>
          <w:szCs w:val="28"/>
        </w:rPr>
        <w:t>,</w:t>
      </w:r>
      <w:r w:rsidRPr="00E9317D">
        <w:rPr>
          <w:rFonts w:ascii="Times New Roman" w:hAnsi="Times New Roman"/>
          <w:color w:val="000000" w:themeColor="text1"/>
          <w:sz w:val="28"/>
          <w:szCs w:val="28"/>
        </w:rPr>
        <w:t xml:space="preserve"> phù hợp với đặc điểm văn hoá truyền thống và nhu cầu sinh kế của người dân, nơi ở mới phải tốt hơn nơi ở cũ.</w:t>
      </w:r>
    </w:p>
    <w:p w14:paraId="2F2C3769" w14:textId="77777777" w:rsidR="0025485E" w:rsidRPr="0025485E" w:rsidRDefault="0025485E" w:rsidP="0025485E">
      <w:pPr>
        <w:spacing w:after="0" w:line="240" w:lineRule="auto"/>
        <w:ind w:firstLine="709"/>
        <w:jc w:val="both"/>
        <w:rPr>
          <w:rFonts w:ascii="Times New Roman" w:hAnsi="Times New Roman"/>
          <w:color w:val="000000" w:themeColor="text1"/>
          <w:spacing w:val="-2"/>
          <w:sz w:val="28"/>
          <w:szCs w:val="28"/>
        </w:rPr>
      </w:pPr>
      <w:r w:rsidRPr="0025485E">
        <w:rPr>
          <w:rFonts w:ascii="Times New Roman" w:hAnsi="Times New Roman"/>
          <w:color w:val="000000" w:themeColor="text1"/>
          <w:spacing w:val="-2"/>
          <w:sz w:val="28"/>
          <w:szCs w:val="28"/>
        </w:rPr>
        <w:t>- Huy động các phương tiện cần thiết để tiếp cận những nơi bị chia cắt, tiếp tế lương thực, thực phẩm, nước sạch, nhu yếu phẩm cho người dân</w:t>
      </w:r>
      <w:r>
        <w:rPr>
          <w:rFonts w:ascii="Times New Roman" w:hAnsi="Times New Roman"/>
          <w:color w:val="000000" w:themeColor="text1"/>
          <w:spacing w:val="-2"/>
          <w:sz w:val="28"/>
          <w:szCs w:val="28"/>
        </w:rPr>
        <w:t xml:space="preserve">; </w:t>
      </w:r>
      <w:r w:rsidRPr="0068452F">
        <w:rPr>
          <w:rFonts w:ascii="Times New Roman" w:hAnsi="Times New Roman"/>
          <w:color w:val="000000" w:themeColor="text1"/>
          <w:spacing w:val="-2"/>
          <w:sz w:val="28"/>
          <w:szCs w:val="28"/>
        </w:rPr>
        <w:t>đổi mới tư duy,</w:t>
      </w:r>
      <w:r>
        <w:rPr>
          <w:rFonts w:ascii="Times New Roman" w:hAnsi="Times New Roman"/>
          <w:color w:val="000000" w:themeColor="text1"/>
          <w:spacing w:val="-2"/>
          <w:sz w:val="28"/>
          <w:szCs w:val="28"/>
        </w:rPr>
        <w:t xml:space="preserve"> cách làm và</w:t>
      </w:r>
      <w:r w:rsidRPr="0068452F">
        <w:rPr>
          <w:rFonts w:ascii="Times New Roman" w:hAnsi="Times New Roman"/>
          <w:color w:val="000000" w:themeColor="text1"/>
          <w:spacing w:val="-2"/>
          <w:sz w:val="28"/>
          <w:szCs w:val="28"/>
        </w:rPr>
        <w:t xml:space="preserve"> </w:t>
      </w:r>
      <w:r w:rsidRPr="0068452F">
        <w:rPr>
          <w:rFonts w:ascii="Times New Roman" w:hAnsi="Times New Roman"/>
          <w:color w:val="000000"/>
          <w:spacing w:val="-2"/>
          <w:sz w:val="28"/>
          <w:szCs w:val="28"/>
        </w:rPr>
        <w:t>giảm thủ tục hành chính</w:t>
      </w:r>
      <w:r>
        <w:rPr>
          <w:rFonts w:ascii="Times New Roman" w:hAnsi="Times New Roman"/>
          <w:color w:val="000000"/>
          <w:spacing w:val="-2"/>
          <w:sz w:val="28"/>
          <w:szCs w:val="28"/>
        </w:rPr>
        <w:t xml:space="preserve"> trong</w:t>
      </w:r>
      <w:r w:rsidRPr="0068452F">
        <w:rPr>
          <w:rFonts w:ascii="Times New Roman" w:hAnsi="Times New Roman"/>
          <w:color w:val="000000"/>
          <w:spacing w:val="-2"/>
          <w:sz w:val="28"/>
          <w:szCs w:val="28"/>
        </w:rPr>
        <w:t xml:space="preserve"> triển khai các biện pháp hỗ trợ khẩn cấp</w:t>
      </w:r>
      <w:r>
        <w:rPr>
          <w:rFonts w:ascii="Times New Roman" w:hAnsi="Times New Roman"/>
          <w:color w:val="000000" w:themeColor="text1"/>
          <w:spacing w:val="-2"/>
          <w:sz w:val="28"/>
          <w:szCs w:val="28"/>
        </w:rPr>
        <w:t>.</w:t>
      </w:r>
    </w:p>
    <w:p w14:paraId="4E5672C9" w14:textId="77777777" w:rsidR="0025485E" w:rsidRPr="00E9317D" w:rsidRDefault="0025485E" w:rsidP="0025485E">
      <w:pPr>
        <w:spacing w:after="0" w:line="240" w:lineRule="auto"/>
        <w:ind w:firstLine="709"/>
        <w:jc w:val="both"/>
        <w:rPr>
          <w:rFonts w:ascii="Times New Roman" w:hAnsi="Times New Roman"/>
          <w:color w:val="000000" w:themeColor="text1"/>
          <w:sz w:val="28"/>
          <w:szCs w:val="28"/>
        </w:rPr>
      </w:pPr>
      <w:r w:rsidRPr="00E9317D">
        <w:rPr>
          <w:rFonts w:ascii="Times New Roman" w:hAnsi="Times New Roman"/>
          <w:color w:val="000000" w:themeColor="text1"/>
          <w:sz w:val="28"/>
          <w:szCs w:val="28"/>
        </w:rPr>
        <w:t xml:space="preserve">- Dọn dẹp, bảo đảm vệ sinh môi trường; </w:t>
      </w:r>
      <w:r>
        <w:rPr>
          <w:rFonts w:ascii="Times New Roman" w:hAnsi="Times New Roman"/>
          <w:color w:val="000000" w:themeColor="text1"/>
          <w:sz w:val="28"/>
          <w:szCs w:val="28"/>
        </w:rPr>
        <w:t xml:space="preserve">nhanh chóng </w:t>
      </w:r>
      <w:r w:rsidRPr="00E9317D">
        <w:rPr>
          <w:rFonts w:ascii="Times New Roman" w:hAnsi="Times New Roman"/>
          <w:color w:val="000000" w:themeColor="text1"/>
          <w:sz w:val="28"/>
          <w:szCs w:val="28"/>
        </w:rPr>
        <w:t xml:space="preserve">khôi phục hạ tầng giao thông, điện, nước, viễn thông; tổ chức lại sản xuất, kinh doanh, tạo việc làm, sinh kế cho người dân; </w:t>
      </w:r>
      <w:r>
        <w:rPr>
          <w:rFonts w:ascii="Times New Roman" w:hAnsi="Times New Roman"/>
          <w:color w:val="000000" w:themeColor="text1"/>
          <w:sz w:val="28"/>
          <w:szCs w:val="28"/>
        </w:rPr>
        <w:t xml:space="preserve">sớm </w:t>
      </w:r>
      <w:r w:rsidRPr="00E9317D">
        <w:rPr>
          <w:rFonts w:ascii="Times New Roman" w:hAnsi="Times New Roman"/>
          <w:color w:val="000000" w:themeColor="text1"/>
          <w:sz w:val="28"/>
          <w:szCs w:val="28"/>
        </w:rPr>
        <w:t>sửa chữa các trường lớp, nơi nào ổn định phải cho học sinh trở lại trường ngay; sửa chữa cơ sở y tế để khám chữa bệnh cho người dân; rà soát thiệt hại, phân tích nguyên nhân, đề ra nhiệm vụ, giải pháp khắc phục.</w:t>
      </w:r>
    </w:p>
    <w:p w14:paraId="657E7956" w14:textId="77777777" w:rsidR="0025485E" w:rsidRPr="00E9317D" w:rsidRDefault="0025485E" w:rsidP="0025485E">
      <w:pPr>
        <w:widowControl w:val="0"/>
        <w:shd w:val="clear" w:color="auto" w:fill="FFFFFF"/>
        <w:tabs>
          <w:tab w:val="left" w:pos="1134"/>
        </w:tabs>
        <w:suppressAutoHyphens/>
        <w:spacing w:after="0" w:line="240" w:lineRule="auto"/>
        <w:ind w:firstLine="709"/>
        <w:jc w:val="both"/>
        <w:rPr>
          <w:rFonts w:ascii="Times New Roman" w:hAnsi="Times New Roman"/>
          <w:bCs/>
          <w:color w:val="000000" w:themeColor="text1"/>
          <w:kern w:val="28"/>
          <w:sz w:val="28"/>
          <w:szCs w:val="28"/>
        </w:rPr>
      </w:pPr>
      <w:r w:rsidRPr="00E9317D">
        <w:rPr>
          <w:rFonts w:ascii="Times New Roman" w:hAnsi="Times New Roman"/>
          <w:bCs/>
          <w:color w:val="000000" w:themeColor="text1"/>
          <w:kern w:val="28"/>
          <w:sz w:val="28"/>
          <w:szCs w:val="28"/>
        </w:rPr>
        <w:t>- Đề nghị Ủy ban Trung ương Mặt trận Tổ quốc Việt Nam các cấp tiếp tục vận động các tổ chức, doanh nghiệp, cá nhân trong và ngoài nước ủng hộ nguồn lực hỗ trợ người dân và địa bàn bị ảnh hưởng nặng bởi cơn bão số 3, bảo đảm tổ chức phân phối và sử dụng nguồn đóng góp để hỗ trợ người dân kịp thời, hiệu quả, đúng đối tượng.</w:t>
      </w:r>
    </w:p>
    <w:p w14:paraId="4001BCCC" w14:textId="77777777" w:rsidR="0025485E" w:rsidRPr="0025485E" w:rsidRDefault="0025485E" w:rsidP="0025485E">
      <w:pPr>
        <w:widowControl w:val="0"/>
        <w:shd w:val="clear" w:color="auto" w:fill="FFFFFF"/>
        <w:tabs>
          <w:tab w:val="left" w:pos="1134"/>
        </w:tabs>
        <w:suppressAutoHyphens/>
        <w:spacing w:after="0" w:line="240" w:lineRule="auto"/>
        <w:ind w:firstLine="709"/>
        <w:jc w:val="both"/>
        <w:rPr>
          <w:rFonts w:ascii="Times New Roman" w:hAnsi="Times New Roman"/>
          <w:bCs/>
          <w:color w:val="000000" w:themeColor="text1"/>
          <w:sz w:val="28"/>
          <w:szCs w:val="28"/>
        </w:rPr>
      </w:pPr>
      <w:r w:rsidRPr="0025485E">
        <w:rPr>
          <w:rFonts w:ascii="Times New Roman" w:hAnsi="Times New Roman"/>
          <w:bCs/>
          <w:color w:val="000000" w:themeColor="text1"/>
          <w:sz w:val="28"/>
          <w:szCs w:val="28"/>
        </w:rPr>
        <w:t>- Chỉ đạo các địa phương thực hiện phương án cứu trợ thiên tai theo phương châm “4 tại chỗ”, “3 sẵn sàng” chi tiết, cụ thể, phù hợp với đặc điểm và điều kiện địa phương; huy động nguồn lực cứu trợ thiên tai tại chỗ; bảo đảm nguồn nhu yếu phẩm để ổn định đời sống nhân dân trước, trong và sau thiên tai. Trường hợp nguồn lực địa phương không đáp ứng đủ, Ủy ban nhân dân các tỉnh, thành phố trực thuộc trung ương có văn bản gửi Bộ Tài chính, Bộ Lao động - Thương binh và Xã hội để tổng hợp, trình Thủ tướng Chính phủ xem xét, quyết định hỗ trợ.</w:t>
      </w:r>
    </w:p>
    <w:p w14:paraId="1DB4AECF" w14:textId="77777777" w:rsidR="0025485E" w:rsidRPr="0025485E" w:rsidRDefault="0025485E" w:rsidP="0025485E">
      <w:pPr>
        <w:widowControl w:val="0"/>
        <w:shd w:val="clear" w:color="auto" w:fill="FFFFFF"/>
        <w:tabs>
          <w:tab w:val="left" w:pos="1134"/>
        </w:tabs>
        <w:suppressAutoHyphens/>
        <w:spacing w:after="0" w:line="240" w:lineRule="auto"/>
        <w:ind w:firstLine="709"/>
        <w:jc w:val="both"/>
        <w:rPr>
          <w:rFonts w:ascii="Times New Roman" w:hAnsi="Times New Roman"/>
          <w:bCs/>
          <w:color w:val="000000" w:themeColor="text1"/>
          <w:sz w:val="28"/>
          <w:szCs w:val="28"/>
        </w:rPr>
      </w:pPr>
      <w:r w:rsidRPr="0025485E">
        <w:rPr>
          <w:rFonts w:ascii="Times New Roman" w:hAnsi="Times New Roman"/>
          <w:bCs/>
          <w:color w:val="000000" w:themeColor="text1"/>
          <w:sz w:val="28"/>
          <w:szCs w:val="28"/>
        </w:rPr>
        <w:t xml:space="preserve">- Đối với các trường hợp cần trợ giúp khẩn cấp như: trẻ em có cha mẹ bị chết hoặc mất tích, các trường hợp có nhà ở bị đổ, sập, trôi hoàn toàn do lũ mà không còn nơi ở, các trường hợp bị thương nặng do thiên tai, người cao tuổi, người khuyết tật </w:t>
      </w:r>
      <w:r w:rsidRPr="00010A59">
        <w:rPr>
          <w:rFonts w:ascii="Times New Roman" w:hAnsi="Times New Roman"/>
          <w:color w:val="000000"/>
          <w:sz w:val="28"/>
          <w:szCs w:val="28"/>
          <w:shd w:val="clear" w:color="auto" w:fill="FFFFFF"/>
        </w:rPr>
        <w:t>thuộc diện khó khăn không có nguồn nuôi dưỡng ở các địa phương bị ảnh hưởng nặng nề</w:t>
      </w:r>
      <w:r w:rsidRPr="0025485E">
        <w:rPr>
          <w:rFonts w:ascii="Times New Roman" w:hAnsi="Times New Roman"/>
          <w:bCs/>
          <w:color w:val="000000" w:themeColor="text1"/>
          <w:sz w:val="28"/>
          <w:szCs w:val="28"/>
        </w:rPr>
        <w:t xml:space="preserve"> của thiên tai (Lào Cai, Yên Bái, Lạng Sơn, Hà Giang, Cao Bằng, Tuyên Quang, Hoà Bình, Sơn La, Lai Châu), đề nghị trước mắt đưa vào các cơ sở trợ giúp xã hội của địa phương để cung cấp chỗ ở an toàn, chăm sóc y tế, chăm sóc dinh dưỡng, điều trị tâm lý, phục hồi thể chất và hỗ trợ học văn hoá, học nghề.</w:t>
      </w:r>
    </w:p>
    <w:p w14:paraId="37A306BA" w14:textId="3F8FF13C" w:rsidR="0025485E" w:rsidRPr="00F65B12" w:rsidRDefault="0025485E" w:rsidP="0025485E">
      <w:pPr>
        <w:widowControl w:val="0"/>
        <w:shd w:val="clear" w:color="auto" w:fill="FFFFFF"/>
        <w:tabs>
          <w:tab w:val="left" w:pos="1134"/>
        </w:tabs>
        <w:suppressAutoHyphens/>
        <w:spacing w:after="0" w:line="240" w:lineRule="auto"/>
        <w:ind w:firstLine="709"/>
        <w:jc w:val="both"/>
        <w:rPr>
          <w:rFonts w:ascii="Times New Roman" w:hAnsi="Times New Roman"/>
          <w:bCs/>
          <w:color w:val="000000" w:themeColor="text1"/>
          <w:spacing w:val="2"/>
          <w:sz w:val="28"/>
          <w:szCs w:val="28"/>
        </w:rPr>
      </w:pPr>
      <w:r w:rsidRPr="00F65B12">
        <w:rPr>
          <w:rFonts w:ascii="Times New Roman" w:hAnsi="Times New Roman"/>
          <w:bCs/>
          <w:color w:val="000000" w:themeColor="text1"/>
          <w:spacing w:val="2"/>
          <w:sz w:val="28"/>
          <w:szCs w:val="28"/>
        </w:rPr>
        <w:t>- Kiến nghị Chính phủ, Thủ tướng Chính phủ xem xét, đầu tư cải tạo, sửa chữa, nâng cấp các cơ sở trợ giúp xã hội tại các địa bàn thường xuyên xảy ra thiên tai để đáp ứng nhu cầu tiếp nhận, hỗ trợ, chăm sóc người dân cần trợ giúp khẩn cấp.</w:t>
      </w:r>
      <w:r w:rsidR="00F65B12" w:rsidRPr="00F65B12">
        <w:rPr>
          <w:rFonts w:ascii="Times New Roman" w:hAnsi="Times New Roman"/>
          <w:bCs/>
          <w:color w:val="000000" w:themeColor="text1"/>
          <w:spacing w:val="2"/>
          <w:sz w:val="28"/>
          <w:szCs w:val="28"/>
        </w:rPr>
        <w:t>/.</w:t>
      </w:r>
    </w:p>
    <w:p w14:paraId="25095110" w14:textId="2C76D5CF" w:rsidR="00C83487" w:rsidRDefault="00C83487" w:rsidP="0025485E">
      <w:pPr>
        <w:spacing w:after="0" w:line="264" w:lineRule="auto"/>
        <w:jc w:val="both"/>
        <w:rPr>
          <w:rFonts w:ascii="Times New Roman" w:eastAsia="Calibri" w:hAnsi="Times New Roman"/>
          <w:color w:val="000000" w:themeColor="text1"/>
          <w:sz w:val="2"/>
          <w:szCs w:val="2"/>
        </w:rPr>
      </w:pPr>
    </w:p>
    <w:sectPr w:rsidR="00C83487" w:rsidSect="00022847">
      <w:pgSz w:w="11907" w:h="16840" w:code="9"/>
      <w:pgMar w:top="851" w:right="1134" w:bottom="1077" w:left="1701" w:header="567" w:footer="567"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CABD5" w14:textId="77777777" w:rsidR="00B07F26" w:rsidRDefault="00B07F26" w:rsidP="00356A1A">
      <w:pPr>
        <w:spacing w:after="0" w:line="240" w:lineRule="auto"/>
      </w:pPr>
      <w:r>
        <w:separator/>
      </w:r>
    </w:p>
  </w:endnote>
  <w:endnote w:type="continuationSeparator" w:id="0">
    <w:p w14:paraId="74ED4920" w14:textId="77777777" w:rsidR="00B07F26" w:rsidRDefault="00B07F26" w:rsidP="0035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Mincho">
    <w:altName w:val="@Yu Gothic UI"/>
    <w:charset w:val="80"/>
    <w:family w:val="roman"/>
    <w:pitch w:val="variable"/>
    <w:sig w:usb0="800002E7" w:usb1="2AC7FCFF" w:usb2="00000012" w:usb3="00000000" w:csb0="0002009F" w:csb1="00000000"/>
  </w:font>
  <w:font w:name="Times New Roman Bold">
    <w:panose1 w:val="02020803070505020304"/>
    <w:charset w:val="00"/>
    <w:family w:val="roman"/>
    <w:notTrueType/>
    <w:pitch w:val="default"/>
  </w:font>
  <w:font w:name="Roboto">
    <w:altName w:val="Times New Roman"/>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E1EF6" w14:textId="77777777" w:rsidR="00B07F26" w:rsidRDefault="00B07F26" w:rsidP="00356A1A">
      <w:pPr>
        <w:spacing w:after="0" w:line="240" w:lineRule="auto"/>
      </w:pPr>
      <w:r>
        <w:separator/>
      </w:r>
    </w:p>
  </w:footnote>
  <w:footnote w:type="continuationSeparator" w:id="0">
    <w:p w14:paraId="5F137B00" w14:textId="77777777" w:rsidR="00B07F26" w:rsidRDefault="00B07F26" w:rsidP="00356A1A">
      <w:pPr>
        <w:spacing w:after="0" w:line="240" w:lineRule="auto"/>
      </w:pPr>
      <w:r>
        <w:continuationSeparator/>
      </w:r>
    </w:p>
  </w:footnote>
  <w:footnote w:id="1">
    <w:p w14:paraId="2E1A9E12" w14:textId="77777777" w:rsidR="0025485E" w:rsidRPr="0025485E" w:rsidRDefault="0025485E" w:rsidP="0025485E">
      <w:pPr>
        <w:pStyle w:val="VnbanCcchu"/>
        <w:jc w:val="both"/>
        <w:rPr>
          <w:lang w:val="en-US"/>
        </w:rPr>
      </w:pPr>
      <w:r>
        <w:rPr>
          <w:rStyle w:val="ThamchiuCcchu"/>
        </w:rPr>
        <w:footnoteRef/>
      </w:r>
      <w:r>
        <w:t xml:space="preserve"> Công điện số 95/CĐ-TTg ngày 13/9/2024, </w:t>
      </w:r>
      <w:r w:rsidRPr="0025485E">
        <w:rPr>
          <w:spacing w:val="-4"/>
        </w:rPr>
        <w:t>Công điện số 94/CĐ-TTg ngày 12/9/2024, Công điện số 93/CĐ-TTg ngày 11/9/2024, Công điện số 92/CĐ-TTg ngày 10/9/2024, Công điện số 91/CĐ-TTg ngày 10/9/2024, Công điện số 90/CĐ-TTg ngày 9/9/2024, Công điện số 89/CĐ-TTg ngày 09/9/2024, Công điện số 88/CĐ-TTg ngày 06/9/2024, Công điện số 87/CĐ-TTg ngày 05/9/2024, Công điện số 86/CĐ-TTg ngày 03/9/2024</w:t>
      </w:r>
      <w:r>
        <w:rPr>
          <w:spacing w:val="-4"/>
        </w:rPr>
        <w:t>.</w:t>
      </w:r>
    </w:p>
  </w:footnote>
  <w:footnote w:id="2">
    <w:p w14:paraId="4E2ED262" w14:textId="77777777" w:rsidR="0025485E" w:rsidRPr="0025485E" w:rsidRDefault="0025485E" w:rsidP="0025485E">
      <w:pPr>
        <w:pStyle w:val="VnbanCcchu"/>
        <w:jc w:val="both"/>
        <w:rPr>
          <w:lang w:val="en-US"/>
        </w:rPr>
      </w:pPr>
      <w:r>
        <w:rPr>
          <w:rStyle w:val="ThamchiuCcchu"/>
        </w:rPr>
        <w:footnoteRef/>
      </w:r>
      <w:r w:rsidRPr="0025485E">
        <w:rPr>
          <w:sz w:val="24"/>
          <w:szCs w:val="24"/>
        </w:rPr>
        <w:t xml:space="preserve"> </w:t>
      </w:r>
      <w:r w:rsidRPr="0025485E">
        <w:rPr>
          <w:color w:val="000000"/>
          <w:spacing w:val="-2"/>
          <w:sz w:val="24"/>
          <w:szCs w:val="24"/>
          <w:highlight w:val="white"/>
        </w:rPr>
        <w:t>Công văn số 2550/BLĐTBXH-CBTXH, Công văn số 3431/</w:t>
      </w:r>
      <w:r w:rsidRPr="0025485E">
        <w:rPr>
          <w:color w:val="000000"/>
          <w:spacing w:val="-2"/>
          <w:sz w:val="24"/>
          <w:szCs w:val="24"/>
        </w:rPr>
        <w:t>BLĐTBXH-CBTXH,</w:t>
      </w:r>
      <w:r w:rsidRPr="0025485E">
        <w:rPr>
          <w:color w:val="000000"/>
          <w:spacing w:val="-2"/>
          <w:sz w:val="24"/>
          <w:szCs w:val="24"/>
          <w:highlight w:val="white"/>
        </w:rPr>
        <w:t xml:space="preserve"> Công văn số 3844/</w:t>
      </w:r>
      <w:r w:rsidRPr="0025485E">
        <w:rPr>
          <w:color w:val="000000"/>
          <w:spacing w:val="-2"/>
          <w:sz w:val="24"/>
          <w:szCs w:val="24"/>
        </w:rPr>
        <w:t>BLĐTBXH-CBTXH, Công văn số 4206/BLĐTBXH-CBTXH</w:t>
      </w:r>
      <w:r>
        <w:rPr>
          <w:color w:val="000000"/>
          <w:spacing w:val="-2"/>
          <w:sz w:val="24"/>
          <w:szCs w:val="24"/>
        </w:rPr>
        <w:t xml:space="preserve"> ngày 10/9/2024.</w:t>
      </w:r>
    </w:p>
  </w:footnote>
  <w:footnote w:id="3">
    <w:p w14:paraId="7549DC21" w14:textId="77777777" w:rsidR="0025485E" w:rsidRPr="0025485E" w:rsidRDefault="0025485E" w:rsidP="0025485E">
      <w:pPr>
        <w:pStyle w:val="VnbanCcchu"/>
        <w:jc w:val="both"/>
        <w:rPr>
          <w:lang w:val="en-US"/>
        </w:rPr>
      </w:pPr>
      <w:r>
        <w:rPr>
          <w:rStyle w:val="ThamchiuCcchu"/>
        </w:rPr>
        <w:footnoteRef/>
      </w:r>
      <w:r>
        <w:t xml:space="preserve"> </w:t>
      </w:r>
      <w:r w:rsidRPr="0025485E">
        <w:rPr>
          <w:spacing w:val="-2"/>
          <w:highlight w:val="white"/>
        </w:rPr>
        <w:t>Quyết định số 953/QĐ-TTg ngày 10/9/2024, Quyết định số 966/QĐ-TTg ngày 12/9/2024</w:t>
      </w:r>
      <w:r w:rsidRPr="00201350">
        <w:rPr>
          <w:spacing w:val="-2"/>
        </w:rPr>
        <w:t xml:space="preserve">; </w:t>
      </w:r>
      <w:r w:rsidRPr="0025485E">
        <w:rPr>
          <w:spacing w:val="-2"/>
          <w:highlight w:val="white"/>
        </w:rPr>
        <w:t>Công điện số 90/CĐ-TTg ngày 09/9/2024 của Thủ tướng Chính phủ về việc khẩn trương cung cấp lương thực, thực phẩm, nhu yếu phẩm phục vụ đời sống của người dân bị ảnh hưởng bởi cơn bão số 3</w:t>
      </w:r>
      <w:r>
        <w:rPr>
          <w:spacing w:val="-2"/>
        </w:rPr>
        <w:t>.</w:t>
      </w:r>
    </w:p>
  </w:footnote>
  <w:footnote w:id="4">
    <w:p w14:paraId="2D8ED8B9" w14:textId="77777777" w:rsidR="0025485E" w:rsidRPr="0025485E" w:rsidRDefault="0025485E" w:rsidP="0025485E">
      <w:pPr>
        <w:pStyle w:val="VnbanCcchu"/>
        <w:rPr>
          <w:lang w:val="en-US"/>
        </w:rPr>
      </w:pPr>
      <w:r>
        <w:rPr>
          <w:rStyle w:val="ThamchiuCcchu"/>
        </w:rPr>
        <w:footnoteRef/>
      </w:r>
      <w:r>
        <w:t xml:space="preserve"> </w:t>
      </w:r>
      <w:r w:rsidRPr="0025485E">
        <w:rPr>
          <w:spacing w:val="3"/>
          <w:shd w:val="clear" w:color="auto" w:fill="FFFFFF"/>
        </w:rPr>
        <w:t>Công văn số 3728/UBND-KTTH ngày 10/9/2024 của Uỷ ban nhân dân tỉnh Phú Thọ</w:t>
      </w:r>
    </w:p>
  </w:footnote>
  <w:footnote w:id="5">
    <w:p w14:paraId="5C1CF910" w14:textId="77777777" w:rsidR="0025485E" w:rsidRPr="00061C14" w:rsidRDefault="0025485E" w:rsidP="0025485E">
      <w:pPr>
        <w:pStyle w:val="VnbanCcchu"/>
        <w:jc w:val="both"/>
      </w:pPr>
      <w:r w:rsidRPr="00061C14">
        <w:rPr>
          <w:rStyle w:val="ThamchiuCcchu"/>
        </w:rPr>
        <w:footnoteRef/>
      </w:r>
      <w:r w:rsidRPr="00061C14">
        <w:rPr>
          <w:vertAlign w:val="superscript"/>
        </w:rPr>
        <w:t xml:space="preserve"> </w:t>
      </w:r>
      <w:r>
        <w:t xml:space="preserve">Cả nước có khoảng 37,8 triệu lao động chưa qua đào tạo có bằng cấp, chứng chỉ từ sơ cấp nghề trở lên. </w:t>
      </w:r>
      <w:r w:rsidRPr="00061C14">
        <w:t xml:space="preserve">Tỷ lệ lao </w:t>
      </w:r>
      <w:r w:rsidRPr="00061C14">
        <w:rPr>
          <w:rFonts w:hint="eastAsia"/>
        </w:rPr>
        <w:t>đ</w:t>
      </w:r>
      <w:r w:rsidRPr="00061C14">
        <w:t xml:space="preserve">ộng có việc làm phi chính thức (bao gồm cả nông nghiệp) </w:t>
      </w:r>
      <w:r>
        <w:t>chiếm tới 65% tổng số lao động có việc làm. Tỷ lệ thất nghiệp thanh niên (từ 15 đến 24 tuổi) là 8%, cao hơn gấp 3 lần tỷ lệ thất nghiệp chung của cả nước (2,06%).</w:t>
      </w:r>
    </w:p>
  </w:footnote>
  <w:footnote w:id="6">
    <w:p w14:paraId="63874FC9" w14:textId="09435548" w:rsidR="001F3646" w:rsidRPr="001F3646" w:rsidRDefault="001F3646" w:rsidP="001F3646">
      <w:pPr>
        <w:pStyle w:val="VnbanCcchu"/>
        <w:jc w:val="both"/>
        <w:rPr>
          <w:lang w:val="en-US"/>
        </w:rPr>
      </w:pPr>
      <w:r>
        <w:rPr>
          <w:rStyle w:val="ThamchiuCcchu"/>
        </w:rPr>
        <w:footnoteRef/>
      </w:r>
      <w:r>
        <w:t xml:space="preserve"> Quỹ Bảo trợ trẻ em Việt Nam đã vận động các nhà tài trợ cam kết ủng hộ 4,278 tỷ đồng; đã hỗ trợ 175 triệu đồng cho 04 tỉnh (Lào Cai 115 triệu đồng, Hoà Bình  45 triệu đồng, Yên Bái 10 triệu đồng, Hà Giang 05 triệu đồng). Dự kiến Quỹ sẽ huy động khoảng 10 tỷ đồng để hỗ trợ kịp thời cho trẻ em vùng bị ảnh hưởng bởi cơn bão số 3, giúp các em ổn định cuộc sống và tiếp tục đi học.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0989572"/>
      <w:docPartObj>
        <w:docPartGallery w:val="Page Numbers (Top of Page)"/>
        <w:docPartUnique/>
      </w:docPartObj>
    </w:sdtPr>
    <w:sdtEndPr>
      <w:rPr>
        <w:rFonts w:ascii="Times New Roman" w:hAnsi="Times New Roman"/>
        <w:noProof/>
        <w:sz w:val="26"/>
        <w:szCs w:val="26"/>
      </w:rPr>
    </w:sdtEndPr>
    <w:sdtContent>
      <w:p w14:paraId="00FAD801" w14:textId="77C6D8E0" w:rsidR="00D8742C" w:rsidRPr="00D0721C" w:rsidRDefault="00D8742C">
        <w:pPr>
          <w:pStyle w:val="utrang"/>
          <w:jc w:val="center"/>
          <w:rPr>
            <w:rFonts w:ascii="Times New Roman" w:hAnsi="Times New Roman"/>
            <w:sz w:val="26"/>
            <w:szCs w:val="26"/>
          </w:rPr>
        </w:pPr>
        <w:r w:rsidRPr="00D0721C">
          <w:rPr>
            <w:rFonts w:ascii="Times New Roman" w:hAnsi="Times New Roman"/>
            <w:sz w:val="26"/>
            <w:szCs w:val="26"/>
          </w:rPr>
          <w:fldChar w:fldCharType="begin"/>
        </w:r>
        <w:r w:rsidRPr="00D0721C">
          <w:rPr>
            <w:rFonts w:ascii="Times New Roman" w:hAnsi="Times New Roman"/>
            <w:sz w:val="26"/>
            <w:szCs w:val="26"/>
          </w:rPr>
          <w:instrText xml:space="preserve"> PAGE   \* MERGEFORMAT </w:instrText>
        </w:r>
        <w:r w:rsidRPr="00D0721C">
          <w:rPr>
            <w:rFonts w:ascii="Times New Roman" w:hAnsi="Times New Roman"/>
            <w:sz w:val="26"/>
            <w:szCs w:val="26"/>
          </w:rPr>
          <w:fldChar w:fldCharType="separate"/>
        </w:r>
        <w:r w:rsidR="0029121B">
          <w:rPr>
            <w:rFonts w:ascii="Times New Roman" w:hAnsi="Times New Roman"/>
            <w:noProof/>
            <w:sz w:val="26"/>
            <w:szCs w:val="26"/>
          </w:rPr>
          <w:t>12</w:t>
        </w:r>
        <w:r w:rsidRPr="00D0721C">
          <w:rPr>
            <w:rFonts w:ascii="Times New Roman" w:hAnsi="Times New Roman"/>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C78B6"/>
    <w:multiLevelType w:val="hybridMultilevel"/>
    <w:tmpl w:val="BB54F5B8"/>
    <w:lvl w:ilvl="0" w:tplc="57548E7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9661643"/>
    <w:multiLevelType w:val="hybridMultilevel"/>
    <w:tmpl w:val="A7A6F694"/>
    <w:lvl w:ilvl="0" w:tplc="2AEE65B4">
      <w:start w:val="1"/>
      <w:numFmt w:val="decimal"/>
      <w:lvlText w:val="%1."/>
      <w:lvlJc w:val="left"/>
      <w:pPr>
        <w:ind w:left="1429" w:hanging="360"/>
      </w:pPr>
      <w:rPr>
        <w:color w:val="000000" w:themeColor="text1"/>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15:restartNumberingAfterBreak="0">
    <w:nsid w:val="20AE5CA6"/>
    <w:multiLevelType w:val="hybridMultilevel"/>
    <w:tmpl w:val="C1707BE8"/>
    <w:lvl w:ilvl="0" w:tplc="DBC80EFA">
      <w:start w:val="1"/>
      <w:numFmt w:val="bullet"/>
      <w:lvlText w:val=""/>
      <w:lvlJc w:val="left"/>
      <w:pPr>
        <w:ind w:left="720" w:hanging="360"/>
      </w:pPr>
      <w:rPr>
        <w:rFonts w:ascii="Symbol" w:hAnsi="Symbol" w:hint="default"/>
        <w:b w:val="0"/>
        <w:sz w:val="12"/>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FF1756"/>
    <w:multiLevelType w:val="multilevel"/>
    <w:tmpl w:val="C66E0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067083"/>
    <w:multiLevelType w:val="hybridMultilevel"/>
    <w:tmpl w:val="93606B04"/>
    <w:lvl w:ilvl="0" w:tplc="158A975E">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DB06E76"/>
    <w:multiLevelType w:val="hybridMultilevel"/>
    <w:tmpl w:val="9558CD2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5EEB1CDE"/>
    <w:multiLevelType w:val="hybridMultilevel"/>
    <w:tmpl w:val="578E6022"/>
    <w:lvl w:ilvl="0" w:tplc="FCC25E1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76D405C6"/>
    <w:multiLevelType w:val="multilevel"/>
    <w:tmpl w:val="4E241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1276878">
    <w:abstractNumId w:val="5"/>
  </w:num>
  <w:num w:numId="2" w16cid:durableId="1750039335">
    <w:abstractNumId w:val="4"/>
  </w:num>
  <w:num w:numId="3" w16cid:durableId="1830292237">
    <w:abstractNumId w:val="1"/>
  </w:num>
  <w:num w:numId="4" w16cid:durableId="329333223">
    <w:abstractNumId w:val="6"/>
  </w:num>
  <w:num w:numId="5" w16cid:durableId="777985680">
    <w:abstractNumId w:val="0"/>
  </w:num>
  <w:num w:numId="6" w16cid:durableId="240022448">
    <w:abstractNumId w:val="2"/>
  </w:num>
  <w:num w:numId="7" w16cid:durableId="295836496">
    <w:abstractNumId w:val="7"/>
  </w:num>
  <w:num w:numId="8" w16cid:durableId="16864694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DMIN">
    <w15:presenceInfo w15:providerId="None" w15:userId="ADMIN"/>
  </w15:person>
  <w15:person w15:author="Duc Hoai">
    <w15:presenceInfo w15:providerId="Windows Live" w15:userId="5b4565bf0c50d7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revisionView w:markup="0"/>
  <w:trackRevisions/>
  <w:defaultTabStop w:val="720"/>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A1A"/>
    <w:rsid w:val="000034AD"/>
    <w:rsid w:val="0000358F"/>
    <w:rsid w:val="000053CA"/>
    <w:rsid w:val="000061A6"/>
    <w:rsid w:val="000076BF"/>
    <w:rsid w:val="00010A59"/>
    <w:rsid w:val="000212A0"/>
    <w:rsid w:val="00021329"/>
    <w:rsid w:val="00022847"/>
    <w:rsid w:val="00023537"/>
    <w:rsid w:val="00023EEC"/>
    <w:rsid w:val="00031345"/>
    <w:rsid w:val="00031DB5"/>
    <w:rsid w:val="00031FA5"/>
    <w:rsid w:val="00032410"/>
    <w:rsid w:val="0003438F"/>
    <w:rsid w:val="00037E21"/>
    <w:rsid w:val="00041A9E"/>
    <w:rsid w:val="00047DE7"/>
    <w:rsid w:val="00051437"/>
    <w:rsid w:val="00051D64"/>
    <w:rsid w:val="00053202"/>
    <w:rsid w:val="00055541"/>
    <w:rsid w:val="00055713"/>
    <w:rsid w:val="00056315"/>
    <w:rsid w:val="00060DA1"/>
    <w:rsid w:val="00062834"/>
    <w:rsid w:val="00063124"/>
    <w:rsid w:val="00063A54"/>
    <w:rsid w:val="000659BA"/>
    <w:rsid w:val="00067DF8"/>
    <w:rsid w:val="0007373B"/>
    <w:rsid w:val="00073F0E"/>
    <w:rsid w:val="00074D5A"/>
    <w:rsid w:val="000755FD"/>
    <w:rsid w:val="00075B00"/>
    <w:rsid w:val="000771F5"/>
    <w:rsid w:val="00082602"/>
    <w:rsid w:val="000852E5"/>
    <w:rsid w:val="0008565E"/>
    <w:rsid w:val="000874BE"/>
    <w:rsid w:val="00095374"/>
    <w:rsid w:val="000962D7"/>
    <w:rsid w:val="000971C4"/>
    <w:rsid w:val="000A29AC"/>
    <w:rsid w:val="000A373F"/>
    <w:rsid w:val="000A38D2"/>
    <w:rsid w:val="000A4020"/>
    <w:rsid w:val="000A4B48"/>
    <w:rsid w:val="000A7545"/>
    <w:rsid w:val="000A7C49"/>
    <w:rsid w:val="000A7EC9"/>
    <w:rsid w:val="000B0858"/>
    <w:rsid w:val="000B2B78"/>
    <w:rsid w:val="000B66E4"/>
    <w:rsid w:val="000C0207"/>
    <w:rsid w:val="000C07B1"/>
    <w:rsid w:val="000C346B"/>
    <w:rsid w:val="000C3E0E"/>
    <w:rsid w:val="000C7182"/>
    <w:rsid w:val="000D22CD"/>
    <w:rsid w:val="000D47B3"/>
    <w:rsid w:val="000D6174"/>
    <w:rsid w:val="000D62FC"/>
    <w:rsid w:val="000E04B3"/>
    <w:rsid w:val="000E08A5"/>
    <w:rsid w:val="000E211C"/>
    <w:rsid w:val="000E3BEB"/>
    <w:rsid w:val="000E602A"/>
    <w:rsid w:val="000E796C"/>
    <w:rsid w:val="000F084E"/>
    <w:rsid w:val="000F1AA9"/>
    <w:rsid w:val="000F4BBE"/>
    <w:rsid w:val="000F4F2E"/>
    <w:rsid w:val="000F6264"/>
    <w:rsid w:val="00101BF1"/>
    <w:rsid w:val="00102B55"/>
    <w:rsid w:val="0010441A"/>
    <w:rsid w:val="001045A7"/>
    <w:rsid w:val="00106798"/>
    <w:rsid w:val="00106D83"/>
    <w:rsid w:val="00110CD6"/>
    <w:rsid w:val="00114368"/>
    <w:rsid w:val="00114403"/>
    <w:rsid w:val="00120E3F"/>
    <w:rsid w:val="00120EB4"/>
    <w:rsid w:val="00123FCA"/>
    <w:rsid w:val="00127756"/>
    <w:rsid w:val="001311A2"/>
    <w:rsid w:val="0013123C"/>
    <w:rsid w:val="00132299"/>
    <w:rsid w:val="00132B4C"/>
    <w:rsid w:val="00135A92"/>
    <w:rsid w:val="00135D6B"/>
    <w:rsid w:val="00137445"/>
    <w:rsid w:val="00140B59"/>
    <w:rsid w:val="00142BB3"/>
    <w:rsid w:val="0014333A"/>
    <w:rsid w:val="00143E5B"/>
    <w:rsid w:val="001447F1"/>
    <w:rsid w:val="001505DF"/>
    <w:rsid w:val="001524FC"/>
    <w:rsid w:val="00156251"/>
    <w:rsid w:val="0016011E"/>
    <w:rsid w:val="001649C2"/>
    <w:rsid w:val="00164A03"/>
    <w:rsid w:val="00164E6F"/>
    <w:rsid w:val="001652F6"/>
    <w:rsid w:val="001653F2"/>
    <w:rsid w:val="00165801"/>
    <w:rsid w:val="001669A5"/>
    <w:rsid w:val="00170037"/>
    <w:rsid w:val="001769C6"/>
    <w:rsid w:val="001774AF"/>
    <w:rsid w:val="00181F84"/>
    <w:rsid w:val="0018259C"/>
    <w:rsid w:val="00184348"/>
    <w:rsid w:val="001845C9"/>
    <w:rsid w:val="00184FE8"/>
    <w:rsid w:val="00190DB2"/>
    <w:rsid w:val="00191564"/>
    <w:rsid w:val="00193DCE"/>
    <w:rsid w:val="001A34F6"/>
    <w:rsid w:val="001A4532"/>
    <w:rsid w:val="001A7ACB"/>
    <w:rsid w:val="001B13F1"/>
    <w:rsid w:val="001B1998"/>
    <w:rsid w:val="001B2ED6"/>
    <w:rsid w:val="001B31E9"/>
    <w:rsid w:val="001B41E6"/>
    <w:rsid w:val="001B4B32"/>
    <w:rsid w:val="001B4C06"/>
    <w:rsid w:val="001B55E3"/>
    <w:rsid w:val="001B7273"/>
    <w:rsid w:val="001C0561"/>
    <w:rsid w:val="001C3A16"/>
    <w:rsid w:val="001C41A1"/>
    <w:rsid w:val="001C6EAD"/>
    <w:rsid w:val="001D3CF1"/>
    <w:rsid w:val="001D512E"/>
    <w:rsid w:val="001D55C4"/>
    <w:rsid w:val="001D57F2"/>
    <w:rsid w:val="001D65A3"/>
    <w:rsid w:val="001E4FAB"/>
    <w:rsid w:val="001E54E3"/>
    <w:rsid w:val="001E7699"/>
    <w:rsid w:val="001E76D4"/>
    <w:rsid w:val="001E7817"/>
    <w:rsid w:val="001F00E6"/>
    <w:rsid w:val="001F3646"/>
    <w:rsid w:val="001F4346"/>
    <w:rsid w:val="00201350"/>
    <w:rsid w:val="00202791"/>
    <w:rsid w:val="00206726"/>
    <w:rsid w:val="002113A2"/>
    <w:rsid w:val="002114BE"/>
    <w:rsid w:val="00214017"/>
    <w:rsid w:val="0021433B"/>
    <w:rsid w:val="00216DD4"/>
    <w:rsid w:val="00222F2B"/>
    <w:rsid w:val="00240205"/>
    <w:rsid w:val="002404B4"/>
    <w:rsid w:val="00242441"/>
    <w:rsid w:val="00243E88"/>
    <w:rsid w:val="00245FA2"/>
    <w:rsid w:val="00247B83"/>
    <w:rsid w:val="00247DF0"/>
    <w:rsid w:val="002517BA"/>
    <w:rsid w:val="00253103"/>
    <w:rsid w:val="00253CB2"/>
    <w:rsid w:val="0025485E"/>
    <w:rsid w:val="00257619"/>
    <w:rsid w:val="00257A82"/>
    <w:rsid w:val="00261420"/>
    <w:rsid w:val="00261608"/>
    <w:rsid w:val="00264A87"/>
    <w:rsid w:val="00265C67"/>
    <w:rsid w:val="00265FE8"/>
    <w:rsid w:val="002672E2"/>
    <w:rsid w:val="00270561"/>
    <w:rsid w:val="0027130D"/>
    <w:rsid w:val="00274025"/>
    <w:rsid w:val="002819CF"/>
    <w:rsid w:val="00283947"/>
    <w:rsid w:val="00283F79"/>
    <w:rsid w:val="00286613"/>
    <w:rsid w:val="002870C1"/>
    <w:rsid w:val="002904FB"/>
    <w:rsid w:val="00290963"/>
    <w:rsid w:val="0029121B"/>
    <w:rsid w:val="00292A04"/>
    <w:rsid w:val="0029310F"/>
    <w:rsid w:val="00293C5D"/>
    <w:rsid w:val="00297ADF"/>
    <w:rsid w:val="002A104C"/>
    <w:rsid w:val="002A17E7"/>
    <w:rsid w:val="002A555D"/>
    <w:rsid w:val="002A58EF"/>
    <w:rsid w:val="002A5F0E"/>
    <w:rsid w:val="002A64CB"/>
    <w:rsid w:val="002A7CAF"/>
    <w:rsid w:val="002B0220"/>
    <w:rsid w:val="002B12BD"/>
    <w:rsid w:val="002B774D"/>
    <w:rsid w:val="002B7B81"/>
    <w:rsid w:val="002C335B"/>
    <w:rsid w:val="002C3D77"/>
    <w:rsid w:val="002C4358"/>
    <w:rsid w:val="002C55A2"/>
    <w:rsid w:val="002C622D"/>
    <w:rsid w:val="002C6DF7"/>
    <w:rsid w:val="002C6F8C"/>
    <w:rsid w:val="002D14C1"/>
    <w:rsid w:val="002D23FC"/>
    <w:rsid w:val="002D29CF"/>
    <w:rsid w:val="002D6197"/>
    <w:rsid w:val="002E1253"/>
    <w:rsid w:val="002E2250"/>
    <w:rsid w:val="002E375F"/>
    <w:rsid w:val="002E43BE"/>
    <w:rsid w:val="002E6E9E"/>
    <w:rsid w:val="002E7018"/>
    <w:rsid w:val="002F2D7A"/>
    <w:rsid w:val="002F2F20"/>
    <w:rsid w:val="003004EA"/>
    <w:rsid w:val="0030052E"/>
    <w:rsid w:val="00302783"/>
    <w:rsid w:val="00304D27"/>
    <w:rsid w:val="00305BBB"/>
    <w:rsid w:val="00306B03"/>
    <w:rsid w:val="00307B5B"/>
    <w:rsid w:val="003100A4"/>
    <w:rsid w:val="00313F05"/>
    <w:rsid w:val="0031699F"/>
    <w:rsid w:val="00317604"/>
    <w:rsid w:val="0032306D"/>
    <w:rsid w:val="00324382"/>
    <w:rsid w:val="00330A9C"/>
    <w:rsid w:val="00330BC7"/>
    <w:rsid w:val="00332B11"/>
    <w:rsid w:val="00332EFE"/>
    <w:rsid w:val="003361EF"/>
    <w:rsid w:val="00336C2C"/>
    <w:rsid w:val="00337647"/>
    <w:rsid w:val="003409A2"/>
    <w:rsid w:val="00340C31"/>
    <w:rsid w:val="0034213E"/>
    <w:rsid w:val="0034378F"/>
    <w:rsid w:val="00345573"/>
    <w:rsid w:val="00345D7A"/>
    <w:rsid w:val="00353AB0"/>
    <w:rsid w:val="00354229"/>
    <w:rsid w:val="003547BE"/>
    <w:rsid w:val="00356A1A"/>
    <w:rsid w:val="00356B2C"/>
    <w:rsid w:val="00356CC0"/>
    <w:rsid w:val="003579B5"/>
    <w:rsid w:val="00361751"/>
    <w:rsid w:val="00362306"/>
    <w:rsid w:val="00364B27"/>
    <w:rsid w:val="003654DE"/>
    <w:rsid w:val="0037012A"/>
    <w:rsid w:val="003730D0"/>
    <w:rsid w:val="00373681"/>
    <w:rsid w:val="00373872"/>
    <w:rsid w:val="0037555A"/>
    <w:rsid w:val="00375E65"/>
    <w:rsid w:val="00375EAE"/>
    <w:rsid w:val="00377017"/>
    <w:rsid w:val="00383192"/>
    <w:rsid w:val="003865D7"/>
    <w:rsid w:val="00387AD9"/>
    <w:rsid w:val="00387B43"/>
    <w:rsid w:val="00392FD9"/>
    <w:rsid w:val="003930B8"/>
    <w:rsid w:val="00394A55"/>
    <w:rsid w:val="00394A62"/>
    <w:rsid w:val="0039581B"/>
    <w:rsid w:val="00397D2B"/>
    <w:rsid w:val="003A112B"/>
    <w:rsid w:val="003A27F7"/>
    <w:rsid w:val="003A2D2F"/>
    <w:rsid w:val="003A30C5"/>
    <w:rsid w:val="003A419F"/>
    <w:rsid w:val="003B184C"/>
    <w:rsid w:val="003B2270"/>
    <w:rsid w:val="003B745C"/>
    <w:rsid w:val="003D108B"/>
    <w:rsid w:val="003D1CDD"/>
    <w:rsid w:val="003D287C"/>
    <w:rsid w:val="003D2BAB"/>
    <w:rsid w:val="003D2D3C"/>
    <w:rsid w:val="003D496D"/>
    <w:rsid w:val="003D5B8C"/>
    <w:rsid w:val="003D6C1A"/>
    <w:rsid w:val="003E12D0"/>
    <w:rsid w:val="003E1ECD"/>
    <w:rsid w:val="003E2F03"/>
    <w:rsid w:val="003E3036"/>
    <w:rsid w:val="003E4DCB"/>
    <w:rsid w:val="003E6B0D"/>
    <w:rsid w:val="003E71C4"/>
    <w:rsid w:val="003F182D"/>
    <w:rsid w:val="003F2E1A"/>
    <w:rsid w:val="003F439C"/>
    <w:rsid w:val="003F5BFD"/>
    <w:rsid w:val="003F5E00"/>
    <w:rsid w:val="00402124"/>
    <w:rsid w:val="0040318E"/>
    <w:rsid w:val="004035BC"/>
    <w:rsid w:val="00416808"/>
    <w:rsid w:val="004175BD"/>
    <w:rsid w:val="00422620"/>
    <w:rsid w:val="00422E20"/>
    <w:rsid w:val="00423175"/>
    <w:rsid w:val="0042336B"/>
    <w:rsid w:val="00431E9F"/>
    <w:rsid w:val="004325E5"/>
    <w:rsid w:val="00434B31"/>
    <w:rsid w:val="004352B8"/>
    <w:rsid w:val="00436A20"/>
    <w:rsid w:val="00440360"/>
    <w:rsid w:val="0044097F"/>
    <w:rsid w:val="00441995"/>
    <w:rsid w:val="00441F08"/>
    <w:rsid w:val="00442189"/>
    <w:rsid w:val="00443AB6"/>
    <w:rsid w:val="00447980"/>
    <w:rsid w:val="004505C7"/>
    <w:rsid w:val="0045087A"/>
    <w:rsid w:val="00455712"/>
    <w:rsid w:val="00456D97"/>
    <w:rsid w:val="00462EA8"/>
    <w:rsid w:val="0046521C"/>
    <w:rsid w:val="004660B9"/>
    <w:rsid w:val="004661F3"/>
    <w:rsid w:val="0047099D"/>
    <w:rsid w:val="00471C75"/>
    <w:rsid w:val="00476EA1"/>
    <w:rsid w:val="00477EA5"/>
    <w:rsid w:val="004827B7"/>
    <w:rsid w:val="004868E0"/>
    <w:rsid w:val="004903AC"/>
    <w:rsid w:val="0049559A"/>
    <w:rsid w:val="00495F48"/>
    <w:rsid w:val="004A0E6F"/>
    <w:rsid w:val="004A3910"/>
    <w:rsid w:val="004A4838"/>
    <w:rsid w:val="004A4C2D"/>
    <w:rsid w:val="004A6C28"/>
    <w:rsid w:val="004B02EB"/>
    <w:rsid w:val="004B43A3"/>
    <w:rsid w:val="004C0A91"/>
    <w:rsid w:val="004C1DC0"/>
    <w:rsid w:val="004C45E2"/>
    <w:rsid w:val="004C5A3F"/>
    <w:rsid w:val="004C68F4"/>
    <w:rsid w:val="004D0EBD"/>
    <w:rsid w:val="004E16B5"/>
    <w:rsid w:val="004E3C83"/>
    <w:rsid w:val="004E4350"/>
    <w:rsid w:val="004E6A62"/>
    <w:rsid w:val="004F0265"/>
    <w:rsid w:val="004F735D"/>
    <w:rsid w:val="004F76DC"/>
    <w:rsid w:val="005001DF"/>
    <w:rsid w:val="005001E9"/>
    <w:rsid w:val="00500DEF"/>
    <w:rsid w:val="005016A1"/>
    <w:rsid w:val="00503887"/>
    <w:rsid w:val="0051021D"/>
    <w:rsid w:val="0051057F"/>
    <w:rsid w:val="00512279"/>
    <w:rsid w:val="00513C9F"/>
    <w:rsid w:val="00515983"/>
    <w:rsid w:val="0051681F"/>
    <w:rsid w:val="00517243"/>
    <w:rsid w:val="00520A08"/>
    <w:rsid w:val="00520CA8"/>
    <w:rsid w:val="0052142A"/>
    <w:rsid w:val="005227CD"/>
    <w:rsid w:val="00525808"/>
    <w:rsid w:val="00525968"/>
    <w:rsid w:val="00531483"/>
    <w:rsid w:val="00532DDB"/>
    <w:rsid w:val="005343DE"/>
    <w:rsid w:val="005352D8"/>
    <w:rsid w:val="00536D08"/>
    <w:rsid w:val="00541DD1"/>
    <w:rsid w:val="005429B4"/>
    <w:rsid w:val="005444A5"/>
    <w:rsid w:val="005537FA"/>
    <w:rsid w:val="005568E7"/>
    <w:rsid w:val="00556ED0"/>
    <w:rsid w:val="00560013"/>
    <w:rsid w:val="00560C66"/>
    <w:rsid w:val="00561D1C"/>
    <w:rsid w:val="00561FE1"/>
    <w:rsid w:val="005630D8"/>
    <w:rsid w:val="00565B20"/>
    <w:rsid w:val="00565CA8"/>
    <w:rsid w:val="005737BA"/>
    <w:rsid w:val="00574675"/>
    <w:rsid w:val="00577E87"/>
    <w:rsid w:val="00581991"/>
    <w:rsid w:val="00582527"/>
    <w:rsid w:val="005848CE"/>
    <w:rsid w:val="00584A93"/>
    <w:rsid w:val="0059048E"/>
    <w:rsid w:val="005905A6"/>
    <w:rsid w:val="00595102"/>
    <w:rsid w:val="005A11CD"/>
    <w:rsid w:val="005A2695"/>
    <w:rsid w:val="005A6C47"/>
    <w:rsid w:val="005A6FEE"/>
    <w:rsid w:val="005B0DFD"/>
    <w:rsid w:val="005B1F2D"/>
    <w:rsid w:val="005B48F0"/>
    <w:rsid w:val="005B5281"/>
    <w:rsid w:val="005C5524"/>
    <w:rsid w:val="005C5BE0"/>
    <w:rsid w:val="005C6494"/>
    <w:rsid w:val="005D4523"/>
    <w:rsid w:val="005D750B"/>
    <w:rsid w:val="005D76F2"/>
    <w:rsid w:val="005D7A74"/>
    <w:rsid w:val="005E0B36"/>
    <w:rsid w:val="005E1489"/>
    <w:rsid w:val="005E3B81"/>
    <w:rsid w:val="005E5177"/>
    <w:rsid w:val="005E5979"/>
    <w:rsid w:val="005E60C7"/>
    <w:rsid w:val="005F0121"/>
    <w:rsid w:val="005F34FD"/>
    <w:rsid w:val="005F4D2A"/>
    <w:rsid w:val="005F5AC1"/>
    <w:rsid w:val="005F64C2"/>
    <w:rsid w:val="005F6D38"/>
    <w:rsid w:val="006022B7"/>
    <w:rsid w:val="00605D1D"/>
    <w:rsid w:val="006064FD"/>
    <w:rsid w:val="00606829"/>
    <w:rsid w:val="00606B5A"/>
    <w:rsid w:val="00621665"/>
    <w:rsid w:val="00623FFB"/>
    <w:rsid w:val="0062498C"/>
    <w:rsid w:val="00625316"/>
    <w:rsid w:val="006274F6"/>
    <w:rsid w:val="00630FCE"/>
    <w:rsid w:val="006339B3"/>
    <w:rsid w:val="00633FB5"/>
    <w:rsid w:val="00634788"/>
    <w:rsid w:val="00635903"/>
    <w:rsid w:val="00636155"/>
    <w:rsid w:val="006370BC"/>
    <w:rsid w:val="00637812"/>
    <w:rsid w:val="00641207"/>
    <w:rsid w:val="006417F8"/>
    <w:rsid w:val="00642622"/>
    <w:rsid w:val="00642BF8"/>
    <w:rsid w:val="00646E8F"/>
    <w:rsid w:val="00651885"/>
    <w:rsid w:val="00651E07"/>
    <w:rsid w:val="00657FAD"/>
    <w:rsid w:val="006662B2"/>
    <w:rsid w:val="006670F2"/>
    <w:rsid w:val="006703BD"/>
    <w:rsid w:val="00671F73"/>
    <w:rsid w:val="00674B29"/>
    <w:rsid w:val="0068064A"/>
    <w:rsid w:val="00680995"/>
    <w:rsid w:val="00680C84"/>
    <w:rsid w:val="00680DE1"/>
    <w:rsid w:val="0068228A"/>
    <w:rsid w:val="006826D2"/>
    <w:rsid w:val="00686F9B"/>
    <w:rsid w:val="00687A8D"/>
    <w:rsid w:val="00690694"/>
    <w:rsid w:val="00692040"/>
    <w:rsid w:val="0069233E"/>
    <w:rsid w:val="00694CEF"/>
    <w:rsid w:val="00696A72"/>
    <w:rsid w:val="00696E62"/>
    <w:rsid w:val="00697CC7"/>
    <w:rsid w:val="00697D8A"/>
    <w:rsid w:val="006A0BA4"/>
    <w:rsid w:val="006A0F28"/>
    <w:rsid w:val="006A4986"/>
    <w:rsid w:val="006A50EE"/>
    <w:rsid w:val="006A67B6"/>
    <w:rsid w:val="006A6989"/>
    <w:rsid w:val="006B00A4"/>
    <w:rsid w:val="006B382A"/>
    <w:rsid w:val="006C2687"/>
    <w:rsid w:val="006C32DC"/>
    <w:rsid w:val="006C34FB"/>
    <w:rsid w:val="006C6157"/>
    <w:rsid w:val="006D1A64"/>
    <w:rsid w:val="006D274E"/>
    <w:rsid w:val="006D2A20"/>
    <w:rsid w:val="006D4F2B"/>
    <w:rsid w:val="006D5518"/>
    <w:rsid w:val="006E2B3D"/>
    <w:rsid w:val="006E36B4"/>
    <w:rsid w:val="006E7F90"/>
    <w:rsid w:val="006F0E80"/>
    <w:rsid w:val="00701004"/>
    <w:rsid w:val="00703B4F"/>
    <w:rsid w:val="00710474"/>
    <w:rsid w:val="00710D71"/>
    <w:rsid w:val="00711B8E"/>
    <w:rsid w:val="00714D25"/>
    <w:rsid w:val="00716E88"/>
    <w:rsid w:val="007178F8"/>
    <w:rsid w:val="00720A5B"/>
    <w:rsid w:val="00720EA0"/>
    <w:rsid w:val="007244D5"/>
    <w:rsid w:val="0072732C"/>
    <w:rsid w:val="0073247C"/>
    <w:rsid w:val="007334EE"/>
    <w:rsid w:val="0073359D"/>
    <w:rsid w:val="00734992"/>
    <w:rsid w:val="00735948"/>
    <w:rsid w:val="00740C2B"/>
    <w:rsid w:val="00740E9F"/>
    <w:rsid w:val="0074113A"/>
    <w:rsid w:val="007457AB"/>
    <w:rsid w:val="0075089F"/>
    <w:rsid w:val="00750CDC"/>
    <w:rsid w:val="007531D9"/>
    <w:rsid w:val="0075422E"/>
    <w:rsid w:val="0075781A"/>
    <w:rsid w:val="00757E75"/>
    <w:rsid w:val="00761B94"/>
    <w:rsid w:val="00762F39"/>
    <w:rsid w:val="00764F90"/>
    <w:rsid w:val="0076533E"/>
    <w:rsid w:val="007653FD"/>
    <w:rsid w:val="00773121"/>
    <w:rsid w:val="0077585F"/>
    <w:rsid w:val="00777563"/>
    <w:rsid w:val="00777742"/>
    <w:rsid w:val="00780285"/>
    <w:rsid w:val="00781A0D"/>
    <w:rsid w:val="00781D5A"/>
    <w:rsid w:val="007846F9"/>
    <w:rsid w:val="0078626B"/>
    <w:rsid w:val="007867EC"/>
    <w:rsid w:val="00787B7E"/>
    <w:rsid w:val="0079243D"/>
    <w:rsid w:val="0079261B"/>
    <w:rsid w:val="007942BB"/>
    <w:rsid w:val="0079599F"/>
    <w:rsid w:val="00795EDD"/>
    <w:rsid w:val="007976CF"/>
    <w:rsid w:val="00797A9B"/>
    <w:rsid w:val="007A175A"/>
    <w:rsid w:val="007A1AF0"/>
    <w:rsid w:val="007A7701"/>
    <w:rsid w:val="007A7712"/>
    <w:rsid w:val="007A7CF2"/>
    <w:rsid w:val="007B50A6"/>
    <w:rsid w:val="007B5866"/>
    <w:rsid w:val="007C087B"/>
    <w:rsid w:val="007C2D2A"/>
    <w:rsid w:val="007C3C85"/>
    <w:rsid w:val="007C3E9D"/>
    <w:rsid w:val="007C5711"/>
    <w:rsid w:val="007C6B0F"/>
    <w:rsid w:val="007C79BC"/>
    <w:rsid w:val="007C7ACD"/>
    <w:rsid w:val="007C7C12"/>
    <w:rsid w:val="007D02E3"/>
    <w:rsid w:val="007D0F33"/>
    <w:rsid w:val="007D18F6"/>
    <w:rsid w:val="007D2798"/>
    <w:rsid w:val="007D3B28"/>
    <w:rsid w:val="007D513C"/>
    <w:rsid w:val="007D5B3C"/>
    <w:rsid w:val="007D6162"/>
    <w:rsid w:val="007D6305"/>
    <w:rsid w:val="007E282F"/>
    <w:rsid w:val="007E3EF8"/>
    <w:rsid w:val="007E463A"/>
    <w:rsid w:val="007E4996"/>
    <w:rsid w:val="007F0811"/>
    <w:rsid w:val="007F294A"/>
    <w:rsid w:val="007F314D"/>
    <w:rsid w:val="007F3820"/>
    <w:rsid w:val="007F47F3"/>
    <w:rsid w:val="007F52B9"/>
    <w:rsid w:val="007F63BE"/>
    <w:rsid w:val="007F6EB1"/>
    <w:rsid w:val="00800146"/>
    <w:rsid w:val="00804262"/>
    <w:rsid w:val="00805D4B"/>
    <w:rsid w:val="00806811"/>
    <w:rsid w:val="00810222"/>
    <w:rsid w:val="008115F0"/>
    <w:rsid w:val="008122FC"/>
    <w:rsid w:val="00813DC1"/>
    <w:rsid w:val="0081755D"/>
    <w:rsid w:val="0082531D"/>
    <w:rsid w:val="0083319A"/>
    <w:rsid w:val="00835E4F"/>
    <w:rsid w:val="008363C7"/>
    <w:rsid w:val="00837BEF"/>
    <w:rsid w:val="00844B21"/>
    <w:rsid w:val="00845FCE"/>
    <w:rsid w:val="008527F1"/>
    <w:rsid w:val="0085300D"/>
    <w:rsid w:val="00856C24"/>
    <w:rsid w:val="008610C0"/>
    <w:rsid w:val="00861A7A"/>
    <w:rsid w:val="008632C3"/>
    <w:rsid w:val="008637CC"/>
    <w:rsid w:val="0086430B"/>
    <w:rsid w:val="00864BCE"/>
    <w:rsid w:val="00872B0F"/>
    <w:rsid w:val="00874F01"/>
    <w:rsid w:val="00880919"/>
    <w:rsid w:val="00895E00"/>
    <w:rsid w:val="00895F81"/>
    <w:rsid w:val="00896595"/>
    <w:rsid w:val="008970D7"/>
    <w:rsid w:val="0089793B"/>
    <w:rsid w:val="008A0740"/>
    <w:rsid w:val="008A088F"/>
    <w:rsid w:val="008A180D"/>
    <w:rsid w:val="008A22E5"/>
    <w:rsid w:val="008A671F"/>
    <w:rsid w:val="008A6E5D"/>
    <w:rsid w:val="008B181C"/>
    <w:rsid w:val="008B1F44"/>
    <w:rsid w:val="008B275B"/>
    <w:rsid w:val="008B527F"/>
    <w:rsid w:val="008B5330"/>
    <w:rsid w:val="008B6BF0"/>
    <w:rsid w:val="008C07A2"/>
    <w:rsid w:val="008C13D7"/>
    <w:rsid w:val="008C15C0"/>
    <w:rsid w:val="008C5863"/>
    <w:rsid w:val="008C64D2"/>
    <w:rsid w:val="008D06AB"/>
    <w:rsid w:val="008D0E58"/>
    <w:rsid w:val="008D1593"/>
    <w:rsid w:val="008D2A09"/>
    <w:rsid w:val="008D5973"/>
    <w:rsid w:val="008E206D"/>
    <w:rsid w:val="008E33B5"/>
    <w:rsid w:val="008F1417"/>
    <w:rsid w:val="008F282B"/>
    <w:rsid w:val="008F4676"/>
    <w:rsid w:val="008F493E"/>
    <w:rsid w:val="008F5DE3"/>
    <w:rsid w:val="00901B47"/>
    <w:rsid w:val="00901F73"/>
    <w:rsid w:val="00902382"/>
    <w:rsid w:val="009036B6"/>
    <w:rsid w:val="009048BA"/>
    <w:rsid w:val="00905218"/>
    <w:rsid w:val="009058CA"/>
    <w:rsid w:val="00906192"/>
    <w:rsid w:val="00906320"/>
    <w:rsid w:val="00907114"/>
    <w:rsid w:val="0090765D"/>
    <w:rsid w:val="00912AD8"/>
    <w:rsid w:val="009149D8"/>
    <w:rsid w:val="00915C10"/>
    <w:rsid w:val="00921C38"/>
    <w:rsid w:val="00921C3E"/>
    <w:rsid w:val="00922B0C"/>
    <w:rsid w:val="00922B67"/>
    <w:rsid w:val="00923205"/>
    <w:rsid w:val="009247CE"/>
    <w:rsid w:val="0092741E"/>
    <w:rsid w:val="00927FA3"/>
    <w:rsid w:val="00930675"/>
    <w:rsid w:val="00931106"/>
    <w:rsid w:val="00935321"/>
    <w:rsid w:val="00936702"/>
    <w:rsid w:val="00941769"/>
    <w:rsid w:val="009440B0"/>
    <w:rsid w:val="009448C7"/>
    <w:rsid w:val="009464B6"/>
    <w:rsid w:val="00960487"/>
    <w:rsid w:val="00963533"/>
    <w:rsid w:val="009640AD"/>
    <w:rsid w:val="009644B9"/>
    <w:rsid w:val="00964F8E"/>
    <w:rsid w:val="009736F2"/>
    <w:rsid w:val="00973C90"/>
    <w:rsid w:val="009769D6"/>
    <w:rsid w:val="00976A79"/>
    <w:rsid w:val="00977205"/>
    <w:rsid w:val="00977542"/>
    <w:rsid w:val="00982E18"/>
    <w:rsid w:val="00985601"/>
    <w:rsid w:val="00986028"/>
    <w:rsid w:val="009872F8"/>
    <w:rsid w:val="009A3219"/>
    <w:rsid w:val="009A4E88"/>
    <w:rsid w:val="009A540E"/>
    <w:rsid w:val="009A5FD1"/>
    <w:rsid w:val="009A7892"/>
    <w:rsid w:val="009B0A51"/>
    <w:rsid w:val="009B10E7"/>
    <w:rsid w:val="009B6BBC"/>
    <w:rsid w:val="009C17D0"/>
    <w:rsid w:val="009C1BE0"/>
    <w:rsid w:val="009C1C61"/>
    <w:rsid w:val="009C3A12"/>
    <w:rsid w:val="009C4066"/>
    <w:rsid w:val="009C43AD"/>
    <w:rsid w:val="009C5F3E"/>
    <w:rsid w:val="009D022E"/>
    <w:rsid w:val="009D1920"/>
    <w:rsid w:val="009D2682"/>
    <w:rsid w:val="009D4C03"/>
    <w:rsid w:val="009E0308"/>
    <w:rsid w:val="009E09C5"/>
    <w:rsid w:val="009E3809"/>
    <w:rsid w:val="009E3F40"/>
    <w:rsid w:val="009E42A1"/>
    <w:rsid w:val="009E6CE9"/>
    <w:rsid w:val="009E7A0A"/>
    <w:rsid w:val="009F1391"/>
    <w:rsid w:val="009F5499"/>
    <w:rsid w:val="009F7FFE"/>
    <w:rsid w:val="00A00195"/>
    <w:rsid w:val="00A00629"/>
    <w:rsid w:val="00A03DDE"/>
    <w:rsid w:val="00A05141"/>
    <w:rsid w:val="00A05E8A"/>
    <w:rsid w:val="00A078E9"/>
    <w:rsid w:val="00A12FC6"/>
    <w:rsid w:val="00A151B4"/>
    <w:rsid w:val="00A17E64"/>
    <w:rsid w:val="00A20436"/>
    <w:rsid w:val="00A20D63"/>
    <w:rsid w:val="00A2378F"/>
    <w:rsid w:val="00A24E9C"/>
    <w:rsid w:val="00A25035"/>
    <w:rsid w:val="00A257DE"/>
    <w:rsid w:val="00A2644E"/>
    <w:rsid w:val="00A26C86"/>
    <w:rsid w:val="00A27591"/>
    <w:rsid w:val="00A319C5"/>
    <w:rsid w:val="00A33785"/>
    <w:rsid w:val="00A3433F"/>
    <w:rsid w:val="00A344AC"/>
    <w:rsid w:val="00A35986"/>
    <w:rsid w:val="00A377A6"/>
    <w:rsid w:val="00A378D1"/>
    <w:rsid w:val="00A4048A"/>
    <w:rsid w:val="00A44D37"/>
    <w:rsid w:val="00A47256"/>
    <w:rsid w:val="00A4790B"/>
    <w:rsid w:val="00A5094B"/>
    <w:rsid w:val="00A53C7B"/>
    <w:rsid w:val="00A5458A"/>
    <w:rsid w:val="00A63B36"/>
    <w:rsid w:val="00A63C1B"/>
    <w:rsid w:val="00A63C2F"/>
    <w:rsid w:val="00A63E2A"/>
    <w:rsid w:val="00A642FD"/>
    <w:rsid w:val="00A64C12"/>
    <w:rsid w:val="00A65E87"/>
    <w:rsid w:val="00A67C6F"/>
    <w:rsid w:val="00A71DE7"/>
    <w:rsid w:val="00A732EB"/>
    <w:rsid w:val="00A7448C"/>
    <w:rsid w:val="00A74691"/>
    <w:rsid w:val="00A7631C"/>
    <w:rsid w:val="00A82809"/>
    <w:rsid w:val="00A828C1"/>
    <w:rsid w:val="00A865F8"/>
    <w:rsid w:val="00A86F83"/>
    <w:rsid w:val="00A908A8"/>
    <w:rsid w:val="00A93248"/>
    <w:rsid w:val="00A93AC1"/>
    <w:rsid w:val="00A94029"/>
    <w:rsid w:val="00A9446F"/>
    <w:rsid w:val="00A9458E"/>
    <w:rsid w:val="00A95597"/>
    <w:rsid w:val="00A97223"/>
    <w:rsid w:val="00AA7209"/>
    <w:rsid w:val="00AB20D6"/>
    <w:rsid w:val="00AB4B4D"/>
    <w:rsid w:val="00AC5FF2"/>
    <w:rsid w:val="00AD2CB1"/>
    <w:rsid w:val="00AD487D"/>
    <w:rsid w:val="00AD4994"/>
    <w:rsid w:val="00AD4C9E"/>
    <w:rsid w:val="00AD514A"/>
    <w:rsid w:val="00AE0CCC"/>
    <w:rsid w:val="00AE2A5A"/>
    <w:rsid w:val="00AE3264"/>
    <w:rsid w:val="00AE3B2C"/>
    <w:rsid w:val="00AE7164"/>
    <w:rsid w:val="00AF5F9D"/>
    <w:rsid w:val="00B001C2"/>
    <w:rsid w:val="00B0028C"/>
    <w:rsid w:val="00B00A1D"/>
    <w:rsid w:val="00B03A04"/>
    <w:rsid w:val="00B07F26"/>
    <w:rsid w:val="00B11072"/>
    <w:rsid w:val="00B11882"/>
    <w:rsid w:val="00B15B4C"/>
    <w:rsid w:val="00B15BA2"/>
    <w:rsid w:val="00B15D60"/>
    <w:rsid w:val="00B17B58"/>
    <w:rsid w:val="00B17C58"/>
    <w:rsid w:val="00B21836"/>
    <w:rsid w:val="00B22A70"/>
    <w:rsid w:val="00B23B55"/>
    <w:rsid w:val="00B266D5"/>
    <w:rsid w:val="00B26E6B"/>
    <w:rsid w:val="00B27EE4"/>
    <w:rsid w:val="00B30E04"/>
    <w:rsid w:val="00B30E34"/>
    <w:rsid w:val="00B31010"/>
    <w:rsid w:val="00B33DCA"/>
    <w:rsid w:val="00B37B2C"/>
    <w:rsid w:val="00B40394"/>
    <w:rsid w:val="00B421E1"/>
    <w:rsid w:val="00B421E8"/>
    <w:rsid w:val="00B42B56"/>
    <w:rsid w:val="00B42B95"/>
    <w:rsid w:val="00B42F55"/>
    <w:rsid w:val="00B43BF0"/>
    <w:rsid w:val="00B46A45"/>
    <w:rsid w:val="00B47DE9"/>
    <w:rsid w:val="00B47E24"/>
    <w:rsid w:val="00B5070E"/>
    <w:rsid w:val="00B50C49"/>
    <w:rsid w:val="00B50D47"/>
    <w:rsid w:val="00B5177A"/>
    <w:rsid w:val="00B5340A"/>
    <w:rsid w:val="00B54A00"/>
    <w:rsid w:val="00B6093B"/>
    <w:rsid w:val="00B613A5"/>
    <w:rsid w:val="00B6329D"/>
    <w:rsid w:val="00B6441E"/>
    <w:rsid w:val="00B65A84"/>
    <w:rsid w:val="00B71C1F"/>
    <w:rsid w:val="00B727C8"/>
    <w:rsid w:val="00B72834"/>
    <w:rsid w:val="00B72DA2"/>
    <w:rsid w:val="00B745B2"/>
    <w:rsid w:val="00B749CF"/>
    <w:rsid w:val="00B74F93"/>
    <w:rsid w:val="00B754C0"/>
    <w:rsid w:val="00B763D5"/>
    <w:rsid w:val="00B818D7"/>
    <w:rsid w:val="00B84EA5"/>
    <w:rsid w:val="00B85366"/>
    <w:rsid w:val="00B906DB"/>
    <w:rsid w:val="00B91CDE"/>
    <w:rsid w:val="00B93D70"/>
    <w:rsid w:val="00B94565"/>
    <w:rsid w:val="00B969A5"/>
    <w:rsid w:val="00B96C42"/>
    <w:rsid w:val="00BA0539"/>
    <w:rsid w:val="00BA195D"/>
    <w:rsid w:val="00BA3A5A"/>
    <w:rsid w:val="00BA4092"/>
    <w:rsid w:val="00BA5676"/>
    <w:rsid w:val="00BB1406"/>
    <w:rsid w:val="00BB2DB7"/>
    <w:rsid w:val="00BB62A0"/>
    <w:rsid w:val="00BC2ADD"/>
    <w:rsid w:val="00BC2B6C"/>
    <w:rsid w:val="00BC2F6D"/>
    <w:rsid w:val="00BD1699"/>
    <w:rsid w:val="00BD22AB"/>
    <w:rsid w:val="00BD3DFB"/>
    <w:rsid w:val="00BD75B8"/>
    <w:rsid w:val="00BE10C1"/>
    <w:rsid w:val="00BE4149"/>
    <w:rsid w:val="00BE49F1"/>
    <w:rsid w:val="00BE6198"/>
    <w:rsid w:val="00BE64B5"/>
    <w:rsid w:val="00BE6B1A"/>
    <w:rsid w:val="00BF47C1"/>
    <w:rsid w:val="00BF717D"/>
    <w:rsid w:val="00C015BA"/>
    <w:rsid w:val="00C02826"/>
    <w:rsid w:val="00C056A2"/>
    <w:rsid w:val="00C1092D"/>
    <w:rsid w:val="00C12429"/>
    <w:rsid w:val="00C12A7F"/>
    <w:rsid w:val="00C14DA3"/>
    <w:rsid w:val="00C17301"/>
    <w:rsid w:val="00C26560"/>
    <w:rsid w:val="00C26A6F"/>
    <w:rsid w:val="00C27903"/>
    <w:rsid w:val="00C35495"/>
    <w:rsid w:val="00C35930"/>
    <w:rsid w:val="00C409FE"/>
    <w:rsid w:val="00C40C75"/>
    <w:rsid w:val="00C42515"/>
    <w:rsid w:val="00C45131"/>
    <w:rsid w:val="00C473EC"/>
    <w:rsid w:val="00C51AFC"/>
    <w:rsid w:val="00C52D85"/>
    <w:rsid w:val="00C54E4C"/>
    <w:rsid w:val="00C55783"/>
    <w:rsid w:val="00C55846"/>
    <w:rsid w:val="00C570BF"/>
    <w:rsid w:val="00C6286A"/>
    <w:rsid w:val="00C66525"/>
    <w:rsid w:val="00C71ABC"/>
    <w:rsid w:val="00C7441C"/>
    <w:rsid w:val="00C745C8"/>
    <w:rsid w:val="00C80831"/>
    <w:rsid w:val="00C816FF"/>
    <w:rsid w:val="00C8211C"/>
    <w:rsid w:val="00C82919"/>
    <w:rsid w:val="00C8345A"/>
    <w:rsid w:val="00C83487"/>
    <w:rsid w:val="00C84EC0"/>
    <w:rsid w:val="00C8616D"/>
    <w:rsid w:val="00C9158D"/>
    <w:rsid w:val="00C922E5"/>
    <w:rsid w:val="00C93320"/>
    <w:rsid w:val="00C97D8A"/>
    <w:rsid w:val="00CA301B"/>
    <w:rsid w:val="00CA4A61"/>
    <w:rsid w:val="00CA5617"/>
    <w:rsid w:val="00CA71E9"/>
    <w:rsid w:val="00CA7255"/>
    <w:rsid w:val="00CA774D"/>
    <w:rsid w:val="00CB290C"/>
    <w:rsid w:val="00CB2ACE"/>
    <w:rsid w:val="00CB7EF6"/>
    <w:rsid w:val="00CC0538"/>
    <w:rsid w:val="00CC192F"/>
    <w:rsid w:val="00CC20B7"/>
    <w:rsid w:val="00CC23D2"/>
    <w:rsid w:val="00CC586C"/>
    <w:rsid w:val="00CC78C9"/>
    <w:rsid w:val="00CD2931"/>
    <w:rsid w:val="00CD33E4"/>
    <w:rsid w:val="00CD518C"/>
    <w:rsid w:val="00CD564E"/>
    <w:rsid w:val="00CD6D88"/>
    <w:rsid w:val="00CE03F8"/>
    <w:rsid w:val="00CE1CF2"/>
    <w:rsid w:val="00CE4FE7"/>
    <w:rsid w:val="00CE5594"/>
    <w:rsid w:val="00CE6894"/>
    <w:rsid w:val="00CE78CC"/>
    <w:rsid w:val="00CE7DC5"/>
    <w:rsid w:val="00CF1671"/>
    <w:rsid w:val="00CF2D91"/>
    <w:rsid w:val="00CF603B"/>
    <w:rsid w:val="00D027FE"/>
    <w:rsid w:val="00D02AF6"/>
    <w:rsid w:val="00D03FA1"/>
    <w:rsid w:val="00D0522F"/>
    <w:rsid w:val="00D05881"/>
    <w:rsid w:val="00D0721C"/>
    <w:rsid w:val="00D14CA2"/>
    <w:rsid w:val="00D1542A"/>
    <w:rsid w:val="00D171A5"/>
    <w:rsid w:val="00D25001"/>
    <w:rsid w:val="00D25807"/>
    <w:rsid w:val="00D32F0F"/>
    <w:rsid w:val="00D3325F"/>
    <w:rsid w:val="00D358A7"/>
    <w:rsid w:val="00D36015"/>
    <w:rsid w:val="00D370D6"/>
    <w:rsid w:val="00D3785B"/>
    <w:rsid w:val="00D421E4"/>
    <w:rsid w:val="00D43464"/>
    <w:rsid w:val="00D46324"/>
    <w:rsid w:val="00D50CAE"/>
    <w:rsid w:val="00D54603"/>
    <w:rsid w:val="00D56C2A"/>
    <w:rsid w:val="00D619EE"/>
    <w:rsid w:val="00D621A0"/>
    <w:rsid w:val="00D635D1"/>
    <w:rsid w:val="00D63B1E"/>
    <w:rsid w:val="00D64BF3"/>
    <w:rsid w:val="00D65097"/>
    <w:rsid w:val="00D660C2"/>
    <w:rsid w:val="00D72833"/>
    <w:rsid w:val="00D72EC8"/>
    <w:rsid w:val="00D73275"/>
    <w:rsid w:val="00D8073F"/>
    <w:rsid w:val="00D822F0"/>
    <w:rsid w:val="00D82923"/>
    <w:rsid w:val="00D831F4"/>
    <w:rsid w:val="00D8742C"/>
    <w:rsid w:val="00D87DBE"/>
    <w:rsid w:val="00D920EA"/>
    <w:rsid w:val="00D92CAE"/>
    <w:rsid w:val="00D92DF4"/>
    <w:rsid w:val="00D960C4"/>
    <w:rsid w:val="00D96FAC"/>
    <w:rsid w:val="00DA26BE"/>
    <w:rsid w:val="00DA39BE"/>
    <w:rsid w:val="00DA5EC5"/>
    <w:rsid w:val="00DA73AB"/>
    <w:rsid w:val="00DB256A"/>
    <w:rsid w:val="00DB68B5"/>
    <w:rsid w:val="00DB6DE7"/>
    <w:rsid w:val="00DB7503"/>
    <w:rsid w:val="00DB7EDB"/>
    <w:rsid w:val="00DC00E9"/>
    <w:rsid w:val="00DC4310"/>
    <w:rsid w:val="00DD380F"/>
    <w:rsid w:val="00DD4B0E"/>
    <w:rsid w:val="00DE651D"/>
    <w:rsid w:val="00DE6829"/>
    <w:rsid w:val="00DF15F3"/>
    <w:rsid w:val="00DF2C96"/>
    <w:rsid w:val="00DF3246"/>
    <w:rsid w:val="00DF3498"/>
    <w:rsid w:val="00DF3C81"/>
    <w:rsid w:val="00DF42D1"/>
    <w:rsid w:val="00DF5B50"/>
    <w:rsid w:val="00E0056C"/>
    <w:rsid w:val="00E006D9"/>
    <w:rsid w:val="00E02E3E"/>
    <w:rsid w:val="00E03A6D"/>
    <w:rsid w:val="00E05C08"/>
    <w:rsid w:val="00E05D12"/>
    <w:rsid w:val="00E05E4D"/>
    <w:rsid w:val="00E07BDD"/>
    <w:rsid w:val="00E1089E"/>
    <w:rsid w:val="00E11029"/>
    <w:rsid w:val="00E16B53"/>
    <w:rsid w:val="00E175D6"/>
    <w:rsid w:val="00E17938"/>
    <w:rsid w:val="00E2034E"/>
    <w:rsid w:val="00E242AA"/>
    <w:rsid w:val="00E27535"/>
    <w:rsid w:val="00E320DA"/>
    <w:rsid w:val="00E3334F"/>
    <w:rsid w:val="00E363C2"/>
    <w:rsid w:val="00E364C4"/>
    <w:rsid w:val="00E36AE9"/>
    <w:rsid w:val="00E40959"/>
    <w:rsid w:val="00E439D1"/>
    <w:rsid w:val="00E44F0A"/>
    <w:rsid w:val="00E51AC0"/>
    <w:rsid w:val="00E52CD3"/>
    <w:rsid w:val="00E5319A"/>
    <w:rsid w:val="00E60A94"/>
    <w:rsid w:val="00E62773"/>
    <w:rsid w:val="00E62B1E"/>
    <w:rsid w:val="00E64BDF"/>
    <w:rsid w:val="00E66AFE"/>
    <w:rsid w:val="00E66DA7"/>
    <w:rsid w:val="00E67875"/>
    <w:rsid w:val="00E74952"/>
    <w:rsid w:val="00E76A05"/>
    <w:rsid w:val="00E8524B"/>
    <w:rsid w:val="00E868CC"/>
    <w:rsid w:val="00E86A6B"/>
    <w:rsid w:val="00E917A4"/>
    <w:rsid w:val="00E9317D"/>
    <w:rsid w:val="00E94784"/>
    <w:rsid w:val="00E96666"/>
    <w:rsid w:val="00E97551"/>
    <w:rsid w:val="00E9778D"/>
    <w:rsid w:val="00EA2F69"/>
    <w:rsid w:val="00EA3101"/>
    <w:rsid w:val="00EA40F4"/>
    <w:rsid w:val="00EA4779"/>
    <w:rsid w:val="00EA5D67"/>
    <w:rsid w:val="00EA5E43"/>
    <w:rsid w:val="00EA67A1"/>
    <w:rsid w:val="00EB0BF8"/>
    <w:rsid w:val="00EB0C8B"/>
    <w:rsid w:val="00EB1875"/>
    <w:rsid w:val="00EB2C23"/>
    <w:rsid w:val="00EB4075"/>
    <w:rsid w:val="00EB4980"/>
    <w:rsid w:val="00EB5A37"/>
    <w:rsid w:val="00EC428E"/>
    <w:rsid w:val="00ED7F3B"/>
    <w:rsid w:val="00EE0B9C"/>
    <w:rsid w:val="00EE209B"/>
    <w:rsid w:val="00EE374F"/>
    <w:rsid w:val="00EE3D57"/>
    <w:rsid w:val="00EE47CD"/>
    <w:rsid w:val="00EE69ED"/>
    <w:rsid w:val="00EE6B62"/>
    <w:rsid w:val="00EE6FF4"/>
    <w:rsid w:val="00EF18F8"/>
    <w:rsid w:val="00EF4470"/>
    <w:rsid w:val="00EF5468"/>
    <w:rsid w:val="00EF57BF"/>
    <w:rsid w:val="00EF6529"/>
    <w:rsid w:val="00EF7A8A"/>
    <w:rsid w:val="00F0153E"/>
    <w:rsid w:val="00F02DE5"/>
    <w:rsid w:val="00F038FC"/>
    <w:rsid w:val="00F04422"/>
    <w:rsid w:val="00F051D0"/>
    <w:rsid w:val="00F07546"/>
    <w:rsid w:val="00F10958"/>
    <w:rsid w:val="00F11ACB"/>
    <w:rsid w:val="00F13876"/>
    <w:rsid w:val="00F14072"/>
    <w:rsid w:val="00F17172"/>
    <w:rsid w:val="00F172C3"/>
    <w:rsid w:val="00F1762D"/>
    <w:rsid w:val="00F20F5D"/>
    <w:rsid w:val="00F216D0"/>
    <w:rsid w:val="00F24D7D"/>
    <w:rsid w:val="00F261C1"/>
    <w:rsid w:val="00F30C26"/>
    <w:rsid w:val="00F32C1E"/>
    <w:rsid w:val="00F3541E"/>
    <w:rsid w:val="00F3701D"/>
    <w:rsid w:val="00F3735C"/>
    <w:rsid w:val="00F373B9"/>
    <w:rsid w:val="00F37CCF"/>
    <w:rsid w:val="00F40674"/>
    <w:rsid w:val="00F43E70"/>
    <w:rsid w:val="00F45D87"/>
    <w:rsid w:val="00F45E73"/>
    <w:rsid w:val="00F5069F"/>
    <w:rsid w:val="00F54E96"/>
    <w:rsid w:val="00F55587"/>
    <w:rsid w:val="00F558B9"/>
    <w:rsid w:val="00F5673A"/>
    <w:rsid w:val="00F6107A"/>
    <w:rsid w:val="00F62941"/>
    <w:rsid w:val="00F648F5"/>
    <w:rsid w:val="00F65B12"/>
    <w:rsid w:val="00F663AF"/>
    <w:rsid w:val="00F672C0"/>
    <w:rsid w:val="00F678C5"/>
    <w:rsid w:val="00F701A1"/>
    <w:rsid w:val="00F70972"/>
    <w:rsid w:val="00F7333A"/>
    <w:rsid w:val="00F7789C"/>
    <w:rsid w:val="00F8115B"/>
    <w:rsid w:val="00F82093"/>
    <w:rsid w:val="00F859B9"/>
    <w:rsid w:val="00F868DC"/>
    <w:rsid w:val="00F8763A"/>
    <w:rsid w:val="00F87B4B"/>
    <w:rsid w:val="00F92F39"/>
    <w:rsid w:val="00F95949"/>
    <w:rsid w:val="00F964B5"/>
    <w:rsid w:val="00F97107"/>
    <w:rsid w:val="00F97B90"/>
    <w:rsid w:val="00FA1539"/>
    <w:rsid w:val="00FA3574"/>
    <w:rsid w:val="00FA44A6"/>
    <w:rsid w:val="00FA56AC"/>
    <w:rsid w:val="00FA57EC"/>
    <w:rsid w:val="00FA748F"/>
    <w:rsid w:val="00FB105E"/>
    <w:rsid w:val="00FB1791"/>
    <w:rsid w:val="00FB22BB"/>
    <w:rsid w:val="00FB2AE6"/>
    <w:rsid w:val="00FB352C"/>
    <w:rsid w:val="00FB6F50"/>
    <w:rsid w:val="00FC065D"/>
    <w:rsid w:val="00FC0DEE"/>
    <w:rsid w:val="00FC18A6"/>
    <w:rsid w:val="00FC7CFA"/>
    <w:rsid w:val="00FD1157"/>
    <w:rsid w:val="00FD15C5"/>
    <w:rsid w:val="00FD47F2"/>
    <w:rsid w:val="00FD5E43"/>
    <w:rsid w:val="00FE15A3"/>
    <w:rsid w:val="00FE187F"/>
    <w:rsid w:val="00FE2253"/>
    <w:rsid w:val="00FE49AD"/>
    <w:rsid w:val="00FF0936"/>
    <w:rsid w:val="00FF31FB"/>
    <w:rsid w:val="00FF38CA"/>
    <w:rsid w:val="00FF5FBD"/>
    <w:rsid w:val="00FF6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CC804"/>
  <w15:docId w15:val="{870BB4EF-E1EA-4C24-83DA-C2F4ED8F8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356A1A"/>
    <w:pPr>
      <w:spacing w:after="200" w:line="276" w:lineRule="auto"/>
    </w:pPr>
    <w:rPr>
      <w:rFonts w:ascii="Calibri" w:eastAsia="Times New Roman" w:hAnsi="Calibri" w:cs="Times New Roman"/>
    </w:rPr>
  </w:style>
  <w:style w:type="paragraph" w:styleId="u1">
    <w:name w:val="heading 1"/>
    <w:basedOn w:val="Binhthng"/>
    <w:next w:val="Binhthng"/>
    <w:link w:val="u1Char"/>
    <w:autoRedefine/>
    <w:qFormat/>
    <w:rsid w:val="0018259C"/>
    <w:pPr>
      <w:keepNext/>
      <w:keepLines/>
      <w:shd w:val="clear" w:color="auto" w:fill="FFFFFF"/>
      <w:spacing w:after="0" w:line="240" w:lineRule="auto"/>
      <w:contextualSpacing/>
      <w:jc w:val="both"/>
      <w:outlineLvl w:val="0"/>
    </w:pPr>
    <w:rPr>
      <w:rFonts w:ascii="Times New Roman" w:eastAsiaTheme="majorEastAsia" w:hAnsi="Times New Roman" w:cstheme="majorBidi"/>
      <w:spacing w:val="-2"/>
      <w:sz w:val="18"/>
      <w:szCs w:val="18"/>
    </w:rPr>
  </w:style>
  <w:style w:type="paragraph" w:styleId="u2">
    <w:name w:val="heading 2"/>
    <w:basedOn w:val="Binhthng"/>
    <w:next w:val="Binhthng"/>
    <w:link w:val="u2Char"/>
    <w:autoRedefine/>
    <w:uiPriority w:val="9"/>
    <w:unhideWhenUsed/>
    <w:qFormat/>
    <w:rsid w:val="002C622D"/>
    <w:pPr>
      <w:keepNext/>
      <w:keepLines/>
      <w:spacing w:before="120" w:after="0" w:line="324" w:lineRule="auto"/>
      <w:contextualSpacing/>
      <w:outlineLvl w:val="1"/>
    </w:pPr>
    <w:rPr>
      <w:rFonts w:ascii="Times New Roman" w:eastAsiaTheme="majorEastAsia" w:hAnsi="Times New Roman" w:cstheme="majorBidi"/>
      <w:sz w:val="26"/>
      <w:szCs w:val="26"/>
    </w:rPr>
  </w:style>
  <w:style w:type="paragraph" w:styleId="u3">
    <w:name w:val="heading 3"/>
    <w:basedOn w:val="Binhthng"/>
    <w:next w:val="Binhthng"/>
    <w:link w:val="u3Char"/>
    <w:unhideWhenUsed/>
    <w:qFormat/>
    <w:rsid w:val="00356A1A"/>
    <w:pPr>
      <w:keepNext/>
      <w:keepLines/>
      <w:spacing w:before="200" w:after="0"/>
      <w:outlineLvl w:val="2"/>
    </w:pPr>
    <w:rPr>
      <w:rFonts w:ascii="Cambria" w:hAnsi="Cambria"/>
      <w:b/>
      <w:bCs/>
      <w:color w:val="4F81BD"/>
      <w:lang w:val="x-none" w:eastAsia="x-none"/>
    </w:rPr>
  </w:style>
  <w:style w:type="paragraph" w:styleId="u4">
    <w:name w:val="heading 4"/>
    <w:basedOn w:val="Binhthng"/>
    <w:next w:val="Binhthng"/>
    <w:link w:val="u4Char"/>
    <w:uiPriority w:val="9"/>
    <w:unhideWhenUsed/>
    <w:qFormat/>
    <w:rsid w:val="00A93AC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1Char">
    <w:name w:val="Đầu đề 1 Char"/>
    <w:basedOn w:val="Phngmcinhcuaoanvn"/>
    <w:link w:val="u1"/>
    <w:rsid w:val="0018259C"/>
    <w:rPr>
      <w:rFonts w:ascii="Times New Roman" w:eastAsiaTheme="majorEastAsia" w:hAnsi="Times New Roman" w:cstheme="majorBidi"/>
      <w:spacing w:val="-2"/>
      <w:sz w:val="18"/>
      <w:szCs w:val="18"/>
      <w:shd w:val="clear" w:color="auto" w:fill="FFFFFF"/>
    </w:rPr>
  </w:style>
  <w:style w:type="character" w:customStyle="1" w:styleId="u2Char">
    <w:name w:val="Đầu đề 2 Char"/>
    <w:basedOn w:val="Phngmcinhcuaoanvn"/>
    <w:link w:val="u2"/>
    <w:uiPriority w:val="9"/>
    <w:rsid w:val="002C622D"/>
    <w:rPr>
      <w:rFonts w:ascii="Times New Roman" w:eastAsiaTheme="majorEastAsia" w:hAnsi="Times New Roman" w:cstheme="majorBidi"/>
      <w:sz w:val="26"/>
      <w:szCs w:val="26"/>
    </w:rPr>
  </w:style>
  <w:style w:type="character" w:customStyle="1" w:styleId="u3Char">
    <w:name w:val="Đầu đề 3 Char"/>
    <w:basedOn w:val="Phngmcinhcuaoanvn"/>
    <w:link w:val="u3"/>
    <w:rsid w:val="00356A1A"/>
    <w:rPr>
      <w:rFonts w:ascii="Cambria" w:eastAsia="Times New Roman" w:hAnsi="Cambria" w:cs="Times New Roman"/>
      <w:b/>
      <w:bCs/>
      <w:color w:val="4F81BD"/>
      <w:lang w:val="x-none" w:eastAsia="x-none"/>
    </w:rPr>
  </w:style>
  <w:style w:type="paragraph" w:styleId="Chntrang">
    <w:name w:val="footer"/>
    <w:basedOn w:val="Binhthng"/>
    <w:link w:val="ChntrangChar"/>
    <w:rsid w:val="00356A1A"/>
    <w:pPr>
      <w:tabs>
        <w:tab w:val="center" w:pos="4320"/>
        <w:tab w:val="right" w:pos="8640"/>
      </w:tabs>
      <w:spacing w:after="0" w:line="240" w:lineRule="auto"/>
    </w:pPr>
    <w:rPr>
      <w:rFonts w:ascii=".VnTime" w:eastAsia="Calibri" w:hAnsi=".VnTime"/>
      <w:sz w:val="28"/>
      <w:szCs w:val="28"/>
      <w:lang w:val="x-none" w:eastAsia="x-none"/>
    </w:rPr>
  </w:style>
  <w:style w:type="character" w:customStyle="1" w:styleId="ChntrangChar">
    <w:name w:val="Chân trang Char"/>
    <w:basedOn w:val="Phngmcinhcuaoanvn"/>
    <w:link w:val="Chntrang"/>
    <w:rsid w:val="00356A1A"/>
    <w:rPr>
      <w:rFonts w:ascii=".VnTime" w:eastAsia="Calibri" w:hAnsi=".VnTime" w:cs="Times New Roman"/>
      <w:sz w:val="28"/>
      <w:szCs w:val="28"/>
      <w:lang w:val="x-none" w:eastAsia="x-none"/>
    </w:rPr>
  </w:style>
  <w:style w:type="character" w:styleId="Strang">
    <w:name w:val="page number"/>
    <w:rsid w:val="00356A1A"/>
    <w:rPr>
      <w:rFonts w:cs="Times New Roman"/>
    </w:rPr>
  </w:style>
  <w:style w:type="paragraph" w:styleId="VnbanCcchu">
    <w:name w:val="footnote text"/>
    <w:aliases w:val="single space,ft,Car Car Car Car,Car Car Car,Car,Car Car,Footnote Text Char Char Char Char Char,Footnote Text Char Char Char Char Char Char Ch Char,Car Ca,fn,FOOTNOTES, Car Car Car Car, Car Car Car, Car Car, Car,footnote text,C,A,З"/>
    <w:basedOn w:val="Binhthng"/>
    <w:link w:val="VnbanCcchuChar"/>
    <w:uiPriority w:val="99"/>
    <w:qFormat/>
    <w:rsid w:val="00356A1A"/>
    <w:pPr>
      <w:spacing w:after="0" w:line="240" w:lineRule="auto"/>
    </w:pPr>
    <w:rPr>
      <w:rFonts w:ascii="Times New Roman" w:hAnsi="Times New Roman"/>
      <w:sz w:val="20"/>
      <w:szCs w:val="20"/>
      <w:lang w:val="x-none" w:eastAsia="x-none"/>
    </w:rPr>
  </w:style>
  <w:style w:type="character" w:customStyle="1" w:styleId="VnbanCcchuChar">
    <w:name w:val="Văn bản Cước chú Char"/>
    <w:aliases w:val="single space Char,ft Char,Car Car Car Car Char,Car Car Car Char,Car Char,Car Car Char,Footnote Text Char Char Char Char Char Char,Footnote Text Char Char Char Char Char Char Ch Char Char,Car Ca Char,fn Char,FOOTNOTES Char,C Char"/>
    <w:basedOn w:val="Phngmcinhcuaoanvn"/>
    <w:link w:val="VnbanCcchu"/>
    <w:qFormat/>
    <w:rsid w:val="00356A1A"/>
    <w:rPr>
      <w:rFonts w:ascii="Times New Roman" w:eastAsia="Times New Roman" w:hAnsi="Times New Roman" w:cs="Times New Roman"/>
      <w:sz w:val="20"/>
      <w:szCs w:val="20"/>
      <w:lang w:val="x-none" w:eastAsia="x-none"/>
    </w:rPr>
  </w:style>
  <w:style w:type="character" w:styleId="ThamchiuCcchu">
    <w:name w:val="footnote reference"/>
    <w:aliases w:val="Footnote text,ftref,Footnote Text1,Footnote Text Char Char Char Char Char Char Ch Char Char Char,Footnote Text Char Char Char Char Char Char Ch Char Char Char Char Char Char C,f,Footnote,16 Point,Superscript 6 Point,BVI fnr,fr,Re"/>
    <w:link w:val="RefChar"/>
    <w:uiPriority w:val="99"/>
    <w:qFormat/>
    <w:rsid w:val="00356A1A"/>
    <w:rPr>
      <w:rFonts w:cs="Times New Roman"/>
      <w:vertAlign w:val="superscript"/>
    </w:rPr>
  </w:style>
  <w:style w:type="paragraph" w:styleId="ThutlThnVnban">
    <w:name w:val="Body Text Indent"/>
    <w:basedOn w:val="Binhthng"/>
    <w:link w:val="ThutlThnVnbanChar"/>
    <w:rsid w:val="00356A1A"/>
    <w:pPr>
      <w:spacing w:after="120" w:line="240" w:lineRule="auto"/>
      <w:ind w:left="360"/>
    </w:pPr>
    <w:rPr>
      <w:rFonts w:ascii="Times New Roman" w:eastAsia="MS Mincho" w:hAnsi="Times New Roman"/>
      <w:sz w:val="24"/>
      <w:szCs w:val="24"/>
      <w:lang w:val="x-none" w:eastAsia="ja-JP"/>
    </w:rPr>
  </w:style>
  <w:style w:type="character" w:customStyle="1" w:styleId="ThutlThnVnbanChar">
    <w:name w:val="Thụt lề Thân Văn bản Char"/>
    <w:basedOn w:val="Phngmcinhcuaoanvn"/>
    <w:link w:val="ThutlThnVnban"/>
    <w:rsid w:val="00356A1A"/>
    <w:rPr>
      <w:rFonts w:ascii="Times New Roman" w:eastAsia="MS Mincho" w:hAnsi="Times New Roman" w:cs="Times New Roman"/>
      <w:sz w:val="24"/>
      <w:szCs w:val="24"/>
      <w:lang w:val="x-none" w:eastAsia="ja-JP"/>
    </w:rPr>
  </w:style>
  <w:style w:type="paragraph" w:styleId="oancuaDanhsach">
    <w:name w:val="List Paragraph"/>
    <w:aliases w:val="Numbered Paragraph,Main numbered paragraph,References,Numbered List Paragraph,123 List Paragraph,Bullets,List Paragraph (numbered (a)),List Paragraph nowy,Liste 1,List_Paragraph,Multilevel para_II,List Paragraph1,Bullet paras,Body"/>
    <w:basedOn w:val="Binhthng"/>
    <w:link w:val="oancuaDanhsachChar"/>
    <w:qFormat/>
    <w:rsid w:val="00356A1A"/>
    <w:pPr>
      <w:spacing w:after="0" w:line="240" w:lineRule="auto"/>
      <w:ind w:left="720"/>
    </w:pPr>
    <w:rPr>
      <w:rFonts w:eastAsia="Calibri"/>
      <w:sz w:val="28"/>
      <w:szCs w:val="28"/>
    </w:rPr>
  </w:style>
  <w:style w:type="paragraph" w:styleId="ThngthngWeb">
    <w:name w:val="Normal (Web)"/>
    <w:aliases w:val="Обычный (веб)1,Обычный (веб) Знак,Обычный (веб) Знак1,Обычный (веб) Знак Знак,Char Char Char, Char Char Char,webb,Char Char Char Char Char Char Char Char Char Char Char Char Char Char Char,Char Cha"/>
    <w:basedOn w:val="Binhthng"/>
    <w:link w:val="ThngthngWebChar"/>
    <w:uiPriority w:val="99"/>
    <w:qFormat/>
    <w:rsid w:val="00356A1A"/>
    <w:pPr>
      <w:spacing w:before="100" w:beforeAutospacing="1" w:after="100" w:afterAutospacing="1" w:line="240" w:lineRule="auto"/>
    </w:pPr>
    <w:rPr>
      <w:rFonts w:ascii="Times New Roman" w:hAnsi="Times New Roman"/>
      <w:sz w:val="24"/>
      <w:szCs w:val="24"/>
      <w:lang w:val="x-none" w:eastAsia="x-none"/>
    </w:rPr>
  </w:style>
  <w:style w:type="character" w:customStyle="1" w:styleId="oancuaDanhsachChar">
    <w:name w:val="Đoạn của Danh sách Char"/>
    <w:aliases w:val="Numbered Paragraph Char,Main numbered paragraph Char,References Char,Numbered List Paragraph Char,123 List Paragraph Char,Bullets Char,List Paragraph (numbered (a)) Char,List Paragraph nowy Char,Liste 1 Char,Bullet paras Char"/>
    <w:link w:val="oancuaDanhsach"/>
    <w:uiPriority w:val="34"/>
    <w:qFormat/>
    <w:locked/>
    <w:rsid w:val="00356A1A"/>
    <w:rPr>
      <w:rFonts w:ascii="Calibri" w:eastAsia="Calibri" w:hAnsi="Calibri" w:cs="Times New Roman"/>
      <w:sz w:val="28"/>
      <w:szCs w:val="28"/>
    </w:rPr>
  </w:style>
  <w:style w:type="character" w:customStyle="1" w:styleId="ThnVnbanChar">
    <w:name w:val="Thân Văn bản Char"/>
    <w:link w:val="ThnVnban"/>
    <w:rsid w:val="00356A1A"/>
    <w:rPr>
      <w:rFonts w:ascii=".VnTime" w:hAnsi=".VnTime"/>
      <w:sz w:val="28"/>
    </w:rPr>
  </w:style>
  <w:style w:type="paragraph" w:styleId="ThnVnban">
    <w:name w:val="Body Text"/>
    <w:basedOn w:val="Binhthng"/>
    <w:link w:val="ThnVnbanChar"/>
    <w:rsid w:val="00356A1A"/>
    <w:pPr>
      <w:overflowPunct w:val="0"/>
      <w:autoSpaceDE w:val="0"/>
      <w:autoSpaceDN w:val="0"/>
      <w:adjustRightInd w:val="0"/>
      <w:spacing w:before="40" w:after="40" w:line="400" w:lineRule="exact"/>
      <w:jc w:val="both"/>
      <w:textAlignment w:val="baseline"/>
    </w:pPr>
    <w:rPr>
      <w:rFonts w:ascii=".VnTime" w:eastAsiaTheme="minorHAnsi" w:hAnsi=".VnTime" w:cstheme="minorBidi"/>
      <w:sz w:val="28"/>
    </w:rPr>
  </w:style>
  <w:style w:type="character" w:customStyle="1" w:styleId="BodyTextChar1">
    <w:name w:val="Body Text Char1"/>
    <w:basedOn w:val="Phngmcinhcuaoanvn"/>
    <w:uiPriority w:val="99"/>
    <w:semiHidden/>
    <w:rsid w:val="00356A1A"/>
    <w:rPr>
      <w:rFonts w:ascii="Calibri" w:eastAsia="Times New Roman" w:hAnsi="Calibri" w:cs="Times New Roman"/>
    </w:rPr>
  </w:style>
  <w:style w:type="character" w:customStyle="1" w:styleId="ThngthngWebChar">
    <w:name w:val="Thông thường (Web) Char"/>
    <w:aliases w:val="Обычный (веб)1 Char,Обычный (веб) Знак Char,Обычный (веб) Знак1 Char,Обычный (веб) Знак Знак Char,Char Char Char Char, Char Char Char Char,webb Char,Char Char Char Char Char Char Char Char Char Char Char Char Char Char Char Char"/>
    <w:link w:val="ThngthngWeb"/>
    <w:rsid w:val="00356A1A"/>
    <w:rPr>
      <w:rFonts w:ascii="Times New Roman" w:eastAsia="Times New Roman" w:hAnsi="Times New Roman" w:cs="Times New Roman"/>
      <w:sz w:val="24"/>
      <w:szCs w:val="24"/>
      <w:lang w:val="x-none" w:eastAsia="x-none"/>
    </w:rPr>
  </w:style>
  <w:style w:type="paragraph" w:styleId="utrang">
    <w:name w:val="header"/>
    <w:basedOn w:val="Binhthng"/>
    <w:link w:val="utrangChar"/>
    <w:uiPriority w:val="99"/>
    <w:rsid w:val="00356A1A"/>
    <w:pPr>
      <w:tabs>
        <w:tab w:val="center" w:pos="4680"/>
        <w:tab w:val="right" w:pos="9360"/>
      </w:tabs>
    </w:pPr>
    <w:rPr>
      <w:lang w:val="x-none" w:eastAsia="x-none"/>
    </w:rPr>
  </w:style>
  <w:style w:type="character" w:customStyle="1" w:styleId="utrangChar">
    <w:name w:val="Đầu trang Char"/>
    <w:basedOn w:val="Phngmcinhcuaoanvn"/>
    <w:link w:val="utrang"/>
    <w:uiPriority w:val="99"/>
    <w:rsid w:val="00356A1A"/>
    <w:rPr>
      <w:rFonts w:ascii="Calibri" w:eastAsia="Times New Roman" w:hAnsi="Calibri" w:cs="Times New Roman"/>
      <w:lang w:val="x-none" w:eastAsia="x-none"/>
    </w:rPr>
  </w:style>
  <w:style w:type="paragraph" w:customStyle="1" w:styleId="RefChar">
    <w:name w:val="Ref Char"/>
    <w:aliases w:val="de nota al pie Char,Ref1 Char,BVI fnr Char Char Char Char Char Char Char,BVI fnr Car Car Char Char Char Char Char Char Char,BVI fnr Car Char Char Char Char Char Char Char,FNRefe,Footnote text + 13 pt,4_G Char,Footnote Char,callout Char,ftref Ch"/>
    <w:basedOn w:val="Binhthng"/>
    <w:link w:val="ThamchiuCcchu"/>
    <w:uiPriority w:val="99"/>
    <w:qFormat/>
    <w:rsid w:val="00356A1A"/>
    <w:pPr>
      <w:spacing w:after="160" w:line="240" w:lineRule="exact"/>
    </w:pPr>
    <w:rPr>
      <w:rFonts w:asciiTheme="minorHAnsi" w:eastAsiaTheme="minorHAnsi" w:hAnsiTheme="minorHAnsi"/>
      <w:vertAlign w:val="superscript"/>
    </w:rPr>
  </w:style>
  <w:style w:type="paragraph" w:customStyle="1" w:styleId="sapo">
    <w:name w:val="sapo"/>
    <w:basedOn w:val="Binhthng"/>
    <w:rsid w:val="00356A1A"/>
    <w:pPr>
      <w:spacing w:before="100" w:beforeAutospacing="1" w:after="100" w:afterAutospacing="1" w:line="240" w:lineRule="auto"/>
    </w:pPr>
    <w:rPr>
      <w:rFonts w:ascii="Times New Roman" w:hAnsi="Times New Roman"/>
      <w:sz w:val="24"/>
      <w:szCs w:val="24"/>
    </w:rPr>
  </w:style>
  <w:style w:type="paragraph" w:styleId="Bongchuthich">
    <w:name w:val="Balloon Text"/>
    <w:basedOn w:val="Binhthng"/>
    <w:link w:val="BongchuthichChar"/>
    <w:uiPriority w:val="99"/>
    <w:semiHidden/>
    <w:unhideWhenUsed/>
    <w:rsid w:val="0076533E"/>
    <w:pPr>
      <w:spacing w:after="0" w:line="240" w:lineRule="auto"/>
    </w:pPr>
    <w:rPr>
      <w:rFonts w:ascii="Tahoma" w:hAnsi="Tahoma" w:cs="Tahoma"/>
      <w:sz w:val="16"/>
      <w:szCs w:val="16"/>
    </w:rPr>
  </w:style>
  <w:style w:type="character" w:customStyle="1" w:styleId="BongchuthichChar">
    <w:name w:val="Bóng chú thích Char"/>
    <w:basedOn w:val="Phngmcinhcuaoanvn"/>
    <w:link w:val="Bongchuthich"/>
    <w:uiPriority w:val="99"/>
    <w:semiHidden/>
    <w:rsid w:val="0076533E"/>
    <w:rPr>
      <w:rFonts w:ascii="Tahoma" w:eastAsia="Times New Roman" w:hAnsi="Tahoma" w:cs="Tahoma"/>
      <w:sz w:val="16"/>
      <w:szCs w:val="16"/>
    </w:rPr>
  </w:style>
  <w:style w:type="character" w:styleId="Manh">
    <w:name w:val="Strong"/>
    <w:uiPriority w:val="22"/>
    <w:qFormat/>
    <w:rsid w:val="00CB7EF6"/>
    <w:rPr>
      <w:b/>
      <w:bCs/>
    </w:rPr>
  </w:style>
  <w:style w:type="character" w:customStyle="1" w:styleId="newscontent">
    <w:name w:val="newscontent"/>
    <w:rsid w:val="008C13D7"/>
  </w:style>
  <w:style w:type="paragraph" w:styleId="ThnvnbanThutl2">
    <w:name w:val="Body Text Indent 2"/>
    <w:basedOn w:val="Binhthng"/>
    <w:link w:val="ThnvnbanThutl2Char"/>
    <w:uiPriority w:val="99"/>
    <w:unhideWhenUsed/>
    <w:rsid w:val="00E868CC"/>
    <w:pPr>
      <w:spacing w:after="120" w:line="480" w:lineRule="auto"/>
      <w:ind w:left="360"/>
    </w:pPr>
  </w:style>
  <w:style w:type="character" w:customStyle="1" w:styleId="ThnvnbanThutl2Char">
    <w:name w:val="Thân văn bản Thụt lề 2 Char"/>
    <w:basedOn w:val="Phngmcinhcuaoanvn"/>
    <w:link w:val="ThnvnbanThutl2"/>
    <w:uiPriority w:val="99"/>
    <w:rsid w:val="00E868CC"/>
    <w:rPr>
      <w:rFonts w:ascii="Calibri" w:eastAsia="Times New Roman" w:hAnsi="Calibri" w:cs="Times New Roman"/>
    </w:rPr>
  </w:style>
  <w:style w:type="paragraph" w:customStyle="1" w:styleId="Standard">
    <w:name w:val="Standard"/>
    <w:rsid w:val="009B10E7"/>
    <w:pPr>
      <w:suppressAutoHyphens/>
      <w:autoSpaceDN w:val="0"/>
      <w:spacing w:before="80" w:after="0" w:line="240" w:lineRule="auto"/>
      <w:ind w:firstLine="720"/>
      <w:jc w:val="both"/>
      <w:textAlignment w:val="baseline"/>
    </w:pPr>
    <w:rPr>
      <w:rFonts w:ascii="Times New Roman" w:eastAsia="SimSun" w:hAnsi="Times New Roman" w:cs="Times New Roman"/>
      <w:kern w:val="3"/>
      <w:sz w:val="28"/>
      <w:szCs w:val="24"/>
    </w:rPr>
  </w:style>
  <w:style w:type="paragraph" w:customStyle="1" w:styleId="FootnotetextChar">
    <w:name w:val="Footnote text Char"/>
    <w:aliases w:val="Ref Char Char,de nota al pie Char Char,Ref1 Char Char,BVI fnr Char Char Char Char Char Char Char Char,BVI fnr Car Car Char Char Char Char Char Char Char Char,BVI fnr Car Char Char Char Char Char Char Char Char,ftre"/>
    <w:basedOn w:val="Binhthng"/>
    <w:rsid w:val="00D8742C"/>
    <w:pPr>
      <w:spacing w:after="160" w:line="240" w:lineRule="exact"/>
    </w:pPr>
    <w:rPr>
      <w:rFonts w:ascii="Times New Roman" w:eastAsiaTheme="minorHAnsi" w:hAnsi="Times New Roman" w:cstheme="minorBidi"/>
      <w:sz w:val="24"/>
      <w:vertAlign w:val="superscript"/>
    </w:rPr>
  </w:style>
  <w:style w:type="character" w:customStyle="1" w:styleId="Bodytext3NotItalic">
    <w:name w:val="Body text (3) + Not Italic"/>
    <w:rsid w:val="00D8742C"/>
    <w:rPr>
      <w:i/>
      <w:iCs/>
      <w:color w:val="000000"/>
      <w:spacing w:val="0"/>
      <w:w w:val="100"/>
      <w:position w:val="0"/>
      <w:sz w:val="26"/>
      <w:szCs w:val="26"/>
      <w:shd w:val="clear" w:color="auto" w:fill="FFFFFF"/>
      <w:lang w:val="vi-VN"/>
    </w:rPr>
  </w:style>
  <w:style w:type="character" w:customStyle="1" w:styleId="textexposedshow">
    <w:name w:val="text_exposed_show"/>
    <w:basedOn w:val="Phngmcinhcuaoanvn"/>
    <w:rsid w:val="00D8742C"/>
  </w:style>
  <w:style w:type="character" w:customStyle="1" w:styleId="FontStyle40">
    <w:name w:val="Font Style40"/>
    <w:rsid w:val="00BE10C1"/>
    <w:rPr>
      <w:rFonts w:ascii="Times New Roman" w:hAnsi="Times New Roman" w:cs="Times New Roman"/>
      <w:color w:val="000000"/>
      <w:sz w:val="26"/>
      <w:szCs w:val="26"/>
    </w:rPr>
  </w:style>
  <w:style w:type="character" w:customStyle="1" w:styleId="vn3">
    <w:name w:val="vn_3"/>
    <w:rsid w:val="00697CC7"/>
  </w:style>
  <w:style w:type="paragraph" w:customStyle="1" w:styleId="3">
    <w:name w:val="3"/>
    <w:basedOn w:val="Binhthng"/>
    <w:rsid w:val="00E03A6D"/>
    <w:pPr>
      <w:autoSpaceDE w:val="0"/>
      <w:autoSpaceDN w:val="0"/>
      <w:adjustRightInd w:val="0"/>
      <w:spacing w:before="120" w:after="0" w:line="400" w:lineRule="atLeast"/>
      <w:ind w:left="360" w:firstLine="180"/>
    </w:pPr>
    <w:rPr>
      <w:rFonts w:ascii=".VnTime" w:hAnsi=".VnTime" w:cs=".VnTime"/>
      <w:b/>
      <w:bCs/>
      <w:i/>
      <w:iCs/>
      <w:color w:val="000000"/>
      <w:sz w:val="28"/>
      <w:szCs w:val="28"/>
      <w:lang w:val="vi-VN"/>
    </w:rPr>
  </w:style>
  <w:style w:type="character" w:customStyle="1" w:styleId="Ghichcuitrang">
    <w:name w:val="Ghi chú cuối trang_"/>
    <w:basedOn w:val="Phngmcinhcuaoanvn"/>
    <w:link w:val="Ghichcuitrang0"/>
    <w:uiPriority w:val="99"/>
    <w:rsid w:val="0021433B"/>
    <w:rPr>
      <w:rFonts w:ascii="Times New Roman" w:hAnsi="Times New Roman" w:cs="Times New Roman"/>
      <w:sz w:val="20"/>
      <w:szCs w:val="20"/>
      <w:shd w:val="clear" w:color="auto" w:fill="FFFFFF"/>
    </w:rPr>
  </w:style>
  <w:style w:type="character" w:customStyle="1" w:styleId="Vnbnnidung2">
    <w:name w:val="Văn bản nội dung (2)_"/>
    <w:basedOn w:val="Phngmcinhcuaoanvn"/>
    <w:link w:val="Vnbnnidung21"/>
    <w:uiPriority w:val="99"/>
    <w:rsid w:val="0021433B"/>
    <w:rPr>
      <w:rFonts w:ascii="Times New Roman" w:hAnsi="Times New Roman" w:cs="Times New Roman"/>
      <w:sz w:val="26"/>
      <w:szCs w:val="26"/>
      <w:shd w:val="clear" w:color="auto" w:fill="FFFFFF"/>
    </w:rPr>
  </w:style>
  <w:style w:type="paragraph" w:customStyle="1" w:styleId="Ghichcuitrang0">
    <w:name w:val="Ghi chú cuối trang"/>
    <w:basedOn w:val="Binhthng"/>
    <w:link w:val="Ghichcuitrang"/>
    <w:uiPriority w:val="99"/>
    <w:rsid w:val="0021433B"/>
    <w:pPr>
      <w:widowControl w:val="0"/>
      <w:shd w:val="clear" w:color="auto" w:fill="FFFFFF"/>
      <w:spacing w:after="0" w:line="226" w:lineRule="exact"/>
      <w:jc w:val="both"/>
    </w:pPr>
    <w:rPr>
      <w:rFonts w:ascii="Times New Roman" w:eastAsiaTheme="minorHAnsi" w:hAnsi="Times New Roman"/>
      <w:sz w:val="20"/>
      <w:szCs w:val="20"/>
    </w:rPr>
  </w:style>
  <w:style w:type="paragraph" w:customStyle="1" w:styleId="Vnbnnidung21">
    <w:name w:val="Văn bản nội dung (2)1"/>
    <w:basedOn w:val="Binhthng"/>
    <w:link w:val="Vnbnnidung2"/>
    <w:uiPriority w:val="99"/>
    <w:rsid w:val="0021433B"/>
    <w:pPr>
      <w:widowControl w:val="0"/>
      <w:shd w:val="clear" w:color="auto" w:fill="FFFFFF"/>
      <w:spacing w:after="60" w:line="322" w:lineRule="exact"/>
      <w:jc w:val="both"/>
    </w:pPr>
    <w:rPr>
      <w:rFonts w:ascii="Times New Roman" w:eastAsiaTheme="minorHAnsi" w:hAnsi="Times New Roman"/>
      <w:sz w:val="26"/>
      <w:szCs w:val="26"/>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Binhthng"/>
    <w:next w:val="Binhthng"/>
    <w:uiPriority w:val="99"/>
    <w:rsid w:val="001845C9"/>
    <w:pPr>
      <w:spacing w:after="160" w:line="240" w:lineRule="exact"/>
    </w:pPr>
    <w:rPr>
      <w:rFonts w:ascii="Times New Roman" w:eastAsiaTheme="minorHAnsi" w:hAnsi="Times New Roman" w:cstheme="minorBidi"/>
      <w:sz w:val="28"/>
      <w:vertAlign w:val="superscript"/>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Binhthng"/>
    <w:next w:val="Binhthng"/>
    <w:uiPriority w:val="99"/>
    <w:qFormat/>
    <w:rsid w:val="00B31010"/>
    <w:pPr>
      <w:spacing w:after="160" w:line="240" w:lineRule="exact"/>
    </w:pPr>
    <w:rPr>
      <w:rFonts w:ascii="Times New Roman" w:eastAsiaTheme="minorEastAsia" w:hAnsi="Times New Roman"/>
      <w:sz w:val="28"/>
      <w:szCs w:val="28"/>
      <w:vertAlign w:val="superscript"/>
      <w:lang w:val="vi-VN" w:eastAsia="ja-JP"/>
    </w:rPr>
  </w:style>
  <w:style w:type="paragraph" w:styleId="Duytlai">
    <w:name w:val="Revision"/>
    <w:hidden/>
    <w:uiPriority w:val="99"/>
    <w:semiHidden/>
    <w:rsid w:val="00BD22AB"/>
    <w:pPr>
      <w:spacing w:after="0" w:line="240" w:lineRule="auto"/>
    </w:pPr>
    <w:rPr>
      <w:rFonts w:ascii="Calibri" w:eastAsia="Times New Roman" w:hAnsi="Calibri" w:cs="Times New Roman"/>
    </w:rPr>
  </w:style>
  <w:style w:type="character" w:customStyle="1" w:styleId="u4Char">
    <w:name w:val="Đầu đề 4 Char"/>
    <w:basedOn w:val="Phngmcinhcuaoanvn"/>
    <w:link w:val="u4"/>
    <w:uiPriority w:val="9"/>
    <w:rsid w:val="00A93AC1"/>
    <w:rPr>
      <w:rFonts w:asciiTheme="majorHAnsi" w:eastAsiaTheme="majorEastAsia" w:hAnsiTheme="majorHAnsi" w:cstheme="majorBidi"/>
      <w:i/>
      <w:iCs/>
      <w:color w:val="2E74B5" w:themeColor="accent1" w:themeShade="BF"/>
    </w:rPr>
  </w:style>
  <w:style w:type="paragraph" w:customStyle="1" w:styleId="Char2">
    <w:name w:val="Char2"/>
    <w:basedOn w:val="Binhthng"/>
    <w:uiPriority w:val="99"/>
    <w:rsid w:val="00F62941"/>
    <w:pPr>
      <w:spacing w:after="160" w:line="240" w:lineRule="exact"/>
    </w:pPr>
    <w:rPr>
      <w:rFonts w:asciiTheme="minorHAnsi" w:eastAsiaTheme="minorHAnsi" w:hAnsiTheme="minorHAnsi" w:cstheme="minorBidi"/>
      <w:vertAlign w:val="superscript"/>
    </w:rPr>
  </w:style>
  <w:style w:type="character" w:styleId="ThamchiuChuthich">
    <w:name w:val="annotation reference"/>
    <w:basedOn w:val="Phngmcinhcuaoanvn"/>
    <w:uiPriority w:val="99"/>
    <w:semiHidden/>
    <w:unhideWhenUsed/>
    <w:rsid w:val="00F37CCF"/>
    <w:rPr>
      <w:sz w:val="16"/>
      <w:szCs w:val="16"/>
    </w:rPr>
  </w:style>
  <w:style w:type="paragraph" w:styleId="VnbanChuthich">
    <w:name w:val="annotation text"/>
    <w:basedOn w:val="Binhthng"/>
    <w:link w:val="VnbanChuthichChar"/>
    <w:uiPriority w:val="99"/>
    <w:semiHidden/>
    <w:unhideWhenUsed/>
    <w:rsid w:val="00F37CCF"/>
    <w:pPr>
      <w:spacing w:line="240" w:lineRule="auto"/>
    </w:pPr>
    <w:rPr>
      <w:sz w:val="20"/>
      <w:szCs w:val="20"/>
    </w:rPr>
  </w:style>
  <w:style w:type="character" w:customStyle="1" w:styleId="VnbanChuthichChar">
    <w:name w:val="Văn bản Chú thích Char"/>
    <w:basedOn w:val="Phngmcinhcuaoanvn"/>
    <w:link w:val="VnbanChuthich"/>
    <w:uiPriority w:val="99"/>
    <w:semiHidden/>
    <w:rsid w:val="00F37CCF"/>
    <w:rPr>
      <w:rFonts w:ascii="Calibri" w:eastAsia="Times New Roman" w:hAnsi="Calibri" w:cs="Times New Roman"/>
      <w:sz w:val="20"/>
      <w:szCs w:val="20"/>
    </w:rPr>
  </w:style>
  <w:style w:type="table" w:styleId="LiBang">
    <w:name w:val="Table Grid"/>
    <w:basedOn w:val="BangThngthng"/>
    <w:uiPriority w:val="39"/>
    <w:rsid w:val="002E6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Phngmcinhcuaoanvn"/>
    <w:rsid w:val="006D2A20"/>
  </w:style>
  <w:style w:type="character" w:customStyle="1" w:styleId="emoji-sizer">
    <w:name w:val="emoji-sizer"/>
    <w:basedOn w:val="Phngmcinhcuaoanvn"/>
    <w:rsid w:val="006D2A20"/>
  </w:style>
  <w:style w:type="character" w:styleId="Siuktni">
    <w:name w:val="Hyperlink"/>
    <w:basedOn w:val="Phngmcinhcuaoanvn"/>
    <w:uiPriority w:val="99"/>
    <w:semiHidden/>
    <w:unhideWhenUsed/>
    <w:rsid w:val="00DE651D"/>
    <w:rPr>
      <w:color w:val="0000FF"/>
      <w:u w:val="single"/>
    </w:rPr>
  </w:style>
  <w:style w:type="character" w:styleId="Nhnmanh">
    <w:name w:val="Emphasis"/>
    <w:basedOn w:val="Phngmcinhcuaoanvn"/>
    <w:uiPriority w:val="20"/>
    <w:qFormat/>
    <w:rsid w:val="00B37B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996792">
      <w:bodyDiv w:val="1"/>
      <w:marLeft w:val="0"/>
      <w:marRight w:val="0"/>
      <w:marTop w:val="0"/>
      <w:marBottom w:val="0"/>
      <w:divBdr>
        <w:top w:val="none" w:sz="0" w:space="0" w:color="auto"/>
        <w:left w:val="none" w:sz="0" w:space="0" w:color="auto"/>
        <w:bottom w:val="none" w:sz="0" w:space="0" w:color="auto"/>
        <w:right w:val="none" w:sz="0" w:space="0" w:color="auto"/>
      </w:divBdr>
    </w:div>
    <w:div w:id="528837099">
      <w:bodyDiv w:val="1"/>
      <w:marLeft w:val="0"/>
      <w:marRight w:val="0"/>
      <w:marTop w:val="0"/>
      <w:marBottom w:val="0"/>
      <w:divBdr>
        <w:top w:val="none" w:sz="0" w:space="0" w:color="auto"/>
        <w:left w:val="none" w:sz="0" w:space="0" w:color="auto"/>
        <w:bottom w:val="none" w:sz="0" w:space="0" w:color="auto"/>
        <w:right w:val="none" w:sz="0" w:space="0" w:color="auto"/>
      </w:divBdr>
    </w:div>
    <w:div w:id="646470814">
      <w:bodyDiv w:val="1"/>
      <w:marLeft w:val="0"/>
      <w:marRight w:val="0"/>
      <w:marTop w:val="0"/>
      <w:marBottom w:val="0"/>
      <w:divBdr>
        <w:top w:val="none" w:sz="0" w:space="0" w:color="auto"/>
        <w:left w:val="none" w:sz="0" w:space="0" w:color="auto"/>
        <w:bottom w:val="none" w:sz="0" w:space="0" w:color="auto"/>
        <w:right w:val="none" w:sz="0" w:space="0" w:color="auto"/>
      </w:divBdr>
    </w:div>
    <w:div w:id="690956023">
      <w:bodyDiv w:val="1"/>
      <w:marLeft w:val="0"/>
      <w:marRight w:val="0"/>
      <w:marTop w:val="0"/>
      <w:marBottom w:val="0"/>
      <w:divBdr>
        <w:top w:val="none" w:sz="0" w:space="0" w:color="auto"/>
        <w:left w:val="none" w:sz="0" w:space="0" w:color="auto"/>
        <w:bottom w:val="none" w:sz="0" w:space="0" w:color="auto"/>
        <w:right w:val="none" w:sz="0" w:space="0" w:color="auto"/>
      </w:divBdr>
      <w:divsChild>
        <w:div w:id="635649533">
          <w:marLeft w:val="0"/>
          <w:marRight w:val="0"/>
          <w:marTop w:val="0"/>
          <w:marBottom w:val="0"/>
          <w:divBdr>
            <w:top w:val="none" w:sz="0" w:space="0" w:color="auto"/>
            <w:left w:val="none" w:sz="0" w:space="0" w:color="auto"/>
            <w:bottom w:val="none" w:sz="0" w:space="0" w:color="auto"/>
            <w:right w:val="none" w:sz="0" w:space="0" w:color="auto"/>
          </w:divBdr>
          <w:divsChild>
            <w:div w:id="1896426793">
              <w:marLeft w:val="0"/>
              <w:marRight w:val="0"/>
              <w:marTop w:val="0"/>
              <w:marBottom w:val="0"/>
              <w:divBdr>
                <w:top w:val="none" w:sz="0" w:space="0" w:color="auto"/>
                <w:left w:val="none" w:sz="0" w:space="0" w:color="auto"/>
                <w:bottom w:val="none" w:sz="0" w:space="0" w:color="auto"/>
                <w:right w:val="none" w:sz="0" w:space="0" w:color="auto"/>
              </w:divBdr>
              <w:divsChild>
                <w:div w:id="490102193">
                  <w:marLeft w:val="0"/>
                  <w:marRight w:val="-90"/>
                  <w:marTop w:val="0"/>
                  <w:marBottom w:val="0"/>
                  <w:divBdr>
                    <w:top w:val="none" w:sz="0" w:space="0" w:color="auto"/>
                    <w:left w:val="none" w:sz="0" w:space="0" w:color="auto"/>
                    <w:bottom w:val="none" w:sz="0" w:space="0" w:color="auto"/>
                    <w:right w:val="none" w:sz="0" w:space="0" w:color="auto"/>
                  </w:divBdr>
                  <w:divsChild>
                    <w:div w:id="1036347230">
                      <w:marLeft w:val="0"/>
                      <w:marRight w:val="0"/>
                      <w:marTop w:val="0"/>
                      <w:marBottom w:val="0"/>
                      <w:divBdr>
                        <w:top w:val="none" w:sz="0" w:space="0" w:color="auto"/>
                        <w:left w:val="none" w:sz="0" w:space="0" w:color="auto"/>
                        <w:bottom w:val="none" w:sz="0" w:space="0" w:color="auto"/>
                        <w:right w:val="none" w:sz="0" w:space="0" w:color="auto"/>
                      </w:divBdr>
                      <w:divsChild>
                        <w:div w:id="1721635679">
                          <w:marLeft w:val="0"/>
                          <w:marRight w:val="0"/>
                          <w:marTop w:val="150"/>
                          <w:marBottom w:val="0"/>
                          <w:divBdr>
                            <w:top w:val="none" w:sz="0" w:space="0" w:color="auto"/>
                            <w:left w:val="none" w:sz="0" w:space="0" w:color="auto"/>
                            <w:bottom w:val="none" w:sz="0" w:space="0" w:color="auto"/>
                            <w:right w:val="none" w:sz="0" w:space="0" w:color="auto"/>
                          </w:divBdr>
                          <w:divsChild>
                            <w:div w:id="940916977">
                              <w:marLeft w:val="240"/>
                              <w:marRight w:val="240"/>
                              <w:marTop w:val="0"/>
                              <w:marBottom w:val="60"/>
                              <w:divBdr>
                                <w:top w:val="none" w:sz="0" w:space="0" w:color="auto"/>
                                <w:left w:val="none" w:sz="0" w:space="0" w:color="auto"/>
                                <w:bottom w:val="none" w:sz="0" w:space="0" w:color="auto"/>
                                <w:right w:val="none" w:sz="0" w:space="0" w:color="auto"/>
                              </w:divBdr>
                              <w:divsChild>
                                <w:div w:id="1245266299">
                                  <w:marLeft w:val="150"/>
                                  <w:marRight w:val="0"/>
                                  <w:marTop w:val="0"/>
                                  <w:marBottom w:val="0"/>
                                  <w:divBdr>
                                    <w:top w:val="none" w:sz="0" w:space="0" w:color="auto"/>
                                    <w:left w:val="none" w:sz="0" w:space="0" w:color="auto"/>
                                    <w:bottom w:val="none" w:sz="0" w:space="0" w:color="auto"/>
                                    <w:right w:val="none" w:sz="0" w:space="0" w:color="auto"/>
                                  </w:divBdr>
                                  <w:divsChild>
                                    <w:div w:id="703020108">
                                      <w:marLeft w:val="0"/>
                                      <w:marRight w:val="0"/>
                                      <w:marTop w:val="0"/>
                                      <w:marBottom w:val="0"/>
                                      <w:divBdr>
                                        <w:top w:val="none" w:sz="0" w:space="0" w:color="auto"/>
                                        <w:left w:val="none" w:sz="0" w:space="0" w:color="auto"/>
                                        <w:bottom w:val="none" w:sz="0" w:space="0" w:color="auto"/>
                                        <w:right w:val="none" w:sz="0" w:space="0" w:color="auto"/>
                                      </w:divBdr>
                                      <w:divsChild>
                                        <w:div w:id="1856533687">
                                          <w:marLeft w:val="0"/>
                                          <w:marRight w:val="0"/>
                                          <w:marTop w:val="0"/>
                                          <w:marBottom w:val="0"/>
                                          <w:divBdr>
                                            <w:top w:val="none" w:sz="0" w:space="0" w:color="auto"/>
                                            <w:left w:val="none" w:sz="0" w:space="0" w:color="auto"/>
                                            <w:bottom w:val="none" w:sz="0" w:space="0" w:color="auto"/>
                                            <w:right w:val="none" w:sz="0" w:space="0" w:color="auto"/>
                                          </w:divBdr>
                                          <w:divsChild>
                                            <w:div w:id="608048886">
                                              <w:marLeft w:val="0"/>
                                              <w:marRight w:val="0"/>
                                              <w:marTop w:val="0"/>
                                              <w:marBottom w:val="60"/>
                                              <w:divBdr>
                                                <w:top w:val="none" w:sz="0" w:space="0" w:color="auto"/>
                                                <w:left w:val="none" w:sz="0" w:space="0" w:color="auto"/>
                                                <w:bottom w:val="none" w:sz="0" w:space="0" w:color="auto"/>
                                                <w:right w:val="none" w:sz="0" w:space="0" w:color="auto"/>
                                              </w:divBdr>
                                              <w:divsChild>
                                                <w:div w:id="573861953">
                                                  <w:marLeft w:val="0"/>
                                                  <w:marRight w:val="0"/>
                                                  <w:marTop w:val="0"/>
                                                  <w:marBottom w:val="0"/>
                                                  <w:divBdr>
                                                    <w:top w:val="none" w:sz="0" w:space="0" w:color="auto"/>
                                                    <w:left w:val="none" w:sz="0" w:space="0" w:color="auto"/>
                                                    <w:bottom w:val="none" w:sz="0" w:space="0" w:color="auto"/>
                                                    <w:right w:val="none" w:sz="0" w:space="0" w:color="auto"/>
                                                  </w:divBdr>
                                                  <w:divsChild>
                                                    <w:div w:id="1480807064">
                                                      <w:marLeft w:val="0"/>
                                                      <w:marRight w:val="0"/>
                                                      <w:marTop w:val="0"/>
                                                      <w:marBottom w:val="0"/>
                                                      <w:divBdr>
                                                        <w:top w:val="none" w:sz="0" w:space="0" w:color="auto"/>
                                                        <w:left w:val="none" w:sz="0" w:space="0" w:color="auto"/>
                                                        <w:bottom w:val="none" w:sz="0" w:space="0" w:color="auto"/>
                                                        <w:right w:val="none" w:sz="0" w:space="0" w:color="auto"/>
                                                      </w:divBdr>
                                                    </w:div>
                                                  </w:divsChild>
                                                </w:div>
                                                <w:div w:id="276789493">
                                                  <w:marLeft w:val="0"/>
                                                  <w:marRight w:val="0"/>
                                                  <w:marTop w:val="150"/>
                                                  <w:marBottom w:val="0"/>
                                                  <w:divBdr>
                                                    <w:top w:val="none" w:sz="0" w:space="0" w:color="auto"/>
                                                    <w:left w:val="none" w:sz="0" w:space="0" w:color="auto"/>
                                                    <w:bottom w:val="none" w:sz="0" w:space="0" w:color="auto"/>
                                                    <w:right w:val="none" w:sz="0" w:space="0" w:color="auto"/>
                                                  </w:divBdr>
                                                </w:div>
                                                <w:div w:id="1319922276">
                                                  <w:marLeft w:val="0"/>
                                                  <w:marRight w:val="0"/>
                                                  <w:marTop w:val="0"/>
                                                  <w:marBottom w:val="0"/>
                                                  <w:divBdr>
                                                    <w:top w:val="none" w:sz="0" w:space="0" w:color="auto"/>
                                                    <w:left w:val="none" w:sz="0" w:space="0" w:color="auto"/>
                                                    <w:bottom w:val="none" w:sz="0" w:space="0" w:color="auto"/>
                                                    <w:right w:val="none" w:sz="0" w:space="0" w:color="auto"/>
                                                  </w:divBdr>
                                                  <w:divsChild>
                                                    <w:div w:id="1301301835">
                                                      <w:marLeft w:val="0"/>
                                                      <w:marRight w:val="0"/>
                                                      <w:marTop w:val="0"/>
                                                      <w:marBottom w:val="0"/>
                                                      <w:divBdr>
                                                        <w:top w:val="none" w:sz="0" w:space="0" w:color="auto"/>
                                                        <w:left w:val="none" w:sz="0" w:space="0" w:color="auto"/>
                                                        <w:bottom w:val="none" w:sz="0" w:space="0" w:color="auto"/>
                                                        <w:right w:val="none" w:sz="0" w:space="0" w:color="auto"/>
                                                      </w:divBdr>
                                                      <w:divsChild>
                                                        <w:div w:id="1395665988">
                                                          <w:marLeft w:val="0"/>
                                                          <w:marRight w:val="0"/>
                                                          <w:marTop w:val="0"/>
                                                          <w:marBottom w:val="0"/>
                                                          <w:divBdr>
                                                            <w:top w:val="none" w:sz="0" w:space="0" w:color="auto"/>
                                                            <w:left w:val="none" w:sz="0" w:space="0" w:color="auto"/>
                                                            <w:bottom w:val="none" w:sz="0" w:space="0" w:color="auto"/>
                                                            <w:right w:val="none" w:sz="0" w:space="0" w:color="auto"/>
                                                          </w:divBdr>
                                                          <w:divsChild>
                                                            <w:div w:id="1969049774">
                                                              <w:marLeft w:val="0"/>
                                                              <w:marRight w:val="0"/>
                                                              <w:marTop w:val="0"/>
                                                              <w:marBottom w:val="0"/>
                                                              <w:divBdr>
                                                                <w:top w:val="none" w:sz="0" w:space="0" w:color="auto"/>
                                                                <w:left w:val="none" w:sz="0" w:space="0" w:color="auto"/>
                                                                <w:bottom w:val="none" w:sz="0" w:space="0" w:color="auto"/>
                                                                <w:right w:val="none" w:sz="0" w:space="0" w:color="auto"/>
                                                              </w:divBdr>
                                                              <w:divsChild>
                                                                <w:div w:id="2009821136">
                                                                  <w:marLeft w:val="105"/>
                                                                  <w:marRight w:val="105"/>
                                                                  <w:marTop w:val="90"/>
                                                                  <w:marBottom w:val="150"/>
                                                                  <w:divBdr>
                                                                    <w:top w:val="none" w:sz="0" w:space="0" w:color="auto"/>
                                                                    <w:left w:val="none" w:sz="0" w:space="0" w:color="auto"/>
                                                                    <w:bottom w:val="none" w:sz="0" w:space="0" w:color="auto"/>
                                                                    <w:right w:val="none" w:sz="0" w:space="0" w:color="auto"/>
                                                                  </w:divBdr>
                                                                </w:div>
                                                                <w:div w:id="650212285">
                                                                  <w:marLeft w:val="105"/>
                                                                  <w:marRight w:val="105"/>
                                                                  <w:marTop w:val="90"/>
                                                                  <w:marBottom w:val="150"/>
                                                                  <w:divBdr>
                                                                    <w:top w:val="none" w:sz="0" w:space="0" w:color="auto"/>
                                                                    <w:left w:val="none" w:sz="0" w:space="0" w:color="auto"/>
                                                                    <w:bottom w:val="none" w:sz="0" w:space="0" w:color="auto"/>
                                                                    <w:right w:val="none" w:sz="0" w:space="0" w:color="auto"/>
                                                                  </w:divBdr>
                                                                </w:div>
                                                                <w:div w:id="1199203378">
                                                                  <w:marLeft w:val="105"/>
                                                                  <w:marRight w:val="105"/>
                                                                  <w:marTop w:val="90"/>
                                                                  <w:marBottom w:val="150"/>
                                                                  <w:divBdr>
                                                                    <w:top w:val="none" w:sz="0" w:space="0" w:color="auto"/>
                                                                    <w:left w:val="none" w:sz="0" w:space="0" w:color="auto"/>
                                                                    <w:bottom w:val="none" w:sz="0" w:space="0" w:color="auto"/>
                                                                    <w:right w:val="none" w:sz="0" w:space="0" w:color="auto"/>
                                                                  </w:divBdr>
                                                                </w:div>
                                                                <w:div w:id="1919363529">
                                                                  <w:marLeft w:val="105"/>
                                                                  <w:marRight w:val="105"/>
                                                                  <w:marTop w:val="90"/>
                                                                  <w:marBottom w:val="150"/>
                                                                  <w:divBdr>
                                                                    <w:top w:val="none" w:sz="0" w:space="0" w:color="auto"/>
                                                                    <w:left w:val="none" w:sz="0" w:space="0" w:color="auto"/>
                                                                    <w:bottom w:val="none" w:sz="0" w:space="0" w:color="auto"/>
                                                                    <w:right w:val="none" w:sz="0" w:space="0" w:color="auto"/>
                                                                  </w:divBdr>
                                                                </w:div>
                                                                <w:div w:id="661154389">
                                                                  <w:marLeft w:val="105"/>
                                                                  <w:marRight w:val="105"/>
                                                                  <w:marTop w:val="90"/>
                                                                  <w:marBottom w:val="150"/>
                                                                  <w:divBdr>
                                                                    <w:top w:val="none" w:sz="0" w:space="0" w:color="auto"/>
                                                                    <w:left w:val="none" w:sz="0" w:space="0" w:color="auto"/>
                                                                    <w:bottom w:val="none" w:sz="0" w:space="0" w:color="auto"/>
                                                                    <w:right w:val="none" w:sz="0" w:space="0" w:color="auto"/>
                                                                  </w:divBdr>
                                                                </w:div>
                                                                <w:div w:id="1789620372">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95442048">
          <w:marLeft w:val="0"/>
          <w:marRight w:val="0"/>
          <w:marTop w:val="0"/>
          <w:marBottom w:val="0"/>
          <w:divBdr>
            <w:top w:val="none" w:sz="0" w:space="0" w:color="auto"/>
            <w:left w:val="none" w:sz="0" w:space="0" w:color="auto"/>
            <w:bottom w:val="none" w:sz="0" w:space="0" w:color="auto"/>
            <w:right w:val="none" w:sz="0" w:space="0" w:color="auto"/>
          </w:divBdr>
          <w:divsChild>
            <w:div w:id="260647819">
              <w:marLeft w:val="0"/>
              <w:marRight w:val="0"/>
              <w:marTop w:val="0"/>
              <w:marBottom w:val="0"/>
              <w:divBdr>
                <w:top w:val="none" w:sz="0" w:space="0" w:color="auto"/>
                <w:left w:val="none" w:sz="0" w:space="0" w:color="auto"/>
                <w:bottom w:val="none" w:sz="0" w:space="0" w:color="auto"/>
                <w:right w:val="none" w:sz="0" w:space="0" w:color="auto"/>
              </w:divBdr>
              <w:divsChild>
                <w:div w:id="186771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604082">
      <w:bodyDiv w:val="1"/>
      <w:marLeft w:val="0"/>
      <w:marRight w:val="0"/>
      <w:marTop w:val="0"/>
      <w:marBottom w:val="0"/>
      <w:divBdr>
        <w:top w:val="none" w:sz="0" w:space="0" w:color="auto"/>
        <w:left w:val="none" w:sz="0" w:space="0" w:color="auto"/>
        <w:bottom w:val="none" w:sz="0" w:space="0" w:color="auto"/>
        <w:right w:val="none" w:sz="0" w:space="0" w:color="auto"/>
      </w:divBdr>
    </w:div>
    <w:div w:id="1094592409">
      <w:bodyDiv w:val="1"/>
      <w:marLeft w:val="0"/>
      <w:marRight w:val="0"/>
      <w:marTop w:val="0"/>
      <w:marBottom w:val="0"/>
      <w:divBdr>
        <w:top w:val="none" w:sz="0" w:space="0" w:color="auto"/>
        <w:left w:val="none" w:sz="0" w:space="0" w:color="auto"/>
        <w:bottom w:val="none" w:sz="0" w:space="0" w:color="auto"/>
        <w:right w:val="none" w:sz="0" w:space="0" w:color="auto"/>
      </w:divBdr>
    </w:div>
    <w:div w:id="1683432206">
      <w:bodyDiv w:val="1"/>
      <w:marLeft w:val="0"/>
      <w:marRight w:val="0"/>
      <w:marTop w:val="0"/>
      <w:marBottom w:val="0"/>
      <w:divBdr>
        <w:top w:val="none" w:sz="0" w:space="0" w:color="auto"/>
        <w:left w:val="none" w:sz="0" w:space="0" w:color="auto"/>
        <w:bottom w:val="none" w:sz="0" w:space="0" w:color="auto"/>
        <w:right w:val="none" w:sz="0" w:space="0" w:color="auto"/>
      </w:divBdr>
    </w:div>
    <w:div w:id="1709407730">
      <w:bodyDiv w:val="1"/>
      <w:marLeft w:val="0"/>
      <w:marRight w:val="0"/>
      <w:marTop w:val="0"/>
      <w:marBottom w:val="0"/>
      <w:divBdr>
        <w:top w:val="none" w:sz="0" w:space="0" w:color="auto"/>
        <w:left w:val="none" w:sz="0" w:space="0" w:color="auto"/>
        <w:bottom w:val="none" w:sz="0" w:space="0" w:color="auto"/>
        <w:right w:val="none" w:sz="0" w:space="0" w:color="auto"/>
      </w:divBdr>
      <w:divsChild>
        <w:div w:id="569119121">
          <w:marLeft w:val="0"/>
          <w:marRight w:val="0"/>
          <w:marTop w:val="0"/>
          <w:marBottom w:val="0"/>
          <w:divBdr>
            <w:top w:val="none" w:sz="0" w:space="0" w:color="auto"/>
            <w:left w:val="none" w:sz="0" w:space="0" w:color="auto"/>
            <w:bottom w:val="none" w:sz="0" w:space="0" w:color="auto"/>
            <w:right w:val="none" w:sz="0" w:space="0" w:color="auto"/>
          </w:divBdr>
          <w:divsChild>
            <w:div w:id="274797854">
              <w:marLeft w:val="0"/>
              <w:marRight w:val="0"/>
              <w:marTop w:val="0"/>
              <w:marBottom w:val="0"/>
              <w:divBdr>
                <w:top w:val="none" w:sz="0" w:space="0" w:color="auto"/>
                <w:left w:val="none" w:sz="0" w:space="0" w:color="auto"/>
                <w:bottom w:val="none" w:sz="0" w:space="0" w:color="auto"/>
                <w:right w:val="none" w:sz="0" w:space="0" w:color="auto"/>
              </w:divBdr>
              <w:divsChild>
                <w:div w:id="1668942886">
                  <w:marLeft w:val="0"/>
                  <w:marRight w:val="-90"/>
                  <w:marTop w:val="0"/>
                  <w:marBottom w:val="0"/>
                  <w:divBdr>
                    <w:top w:val="none" w:sz="0" w:space="0" w:color="auto"/>
                    <w:left w:val="none" w:sz="0" w:space="0" w:color="auto"/>
                    <w:bottom w:val="none" w:sz="0" w:space="0" w:color="auto"/>
                    <w:right w:val="none" w:sz="0" w:space="0" w:color="auto"/>
                  </w:divBdr>
                  <w:divsChild>
                    <w:div w:id="987396010">
                      <w:marLeft w:val="0"/>
                      <w:marRight w:val="0"/>
                      <w:marTop w:val="0"/>
                      <w:marBottom w:val="0"/>
                      <w:divBdr>
                        <w:top w:val="none" w:sz="0" w:space="0" w:color="auto"/>
                        <w:left w:val="none" w:sz="0" w:space="0" w:color="auto"/>
                        <w:bottom w:val="none" w:sz="0" w:space="0" w:color="auto"/>
                        <w:right w:val="none" w:sz="0" w:space="0" w:color="auto"/>
                      </w:divBdr>
                      <w:divsChild>
                        <w:div w:id="407122222">
                          <w:marLeft w:val="0"/>
                          <w:marRight w:val="0"/>
                          <w:marTop w:val="0"/>
                          <w:marBottom w:val="0"/>
                          <w:divBdr>
                            <w:top w:val="none" w:sz="0" w:space="0" w:color="auto"/>
                            <w:left w:val="none" w:sz="0" w:space="0" w:color="auto"/>
                            <w:bottom w:val="none" w:sz="0" w:space="0" w:color="auto"/>
                            <w:right w:val="none" w:sz="0" w:space="0" w:color="auto"/>
                          </w:divBdr>
                          <w:divsChild>
                            <w:div w:id="55737703">
                              <w:marLeft w:val="240"/>
                              <w:marRight w:val="240"/>
                              <w:marTop w:val="0"/>
                              <w:marBottom w:val="60"/>
                              <w:divBdr>
                                <w:top w:val="none" w:sz="0" w:space="0" w:color="auto"/>
                                <w:left w:val="none" w:sz="0" w:space="0" w:color="auto"/>
                                <w:bottom w:val="none" w:sz="0" w:space="0" w:color="auto"/>
                                <w:right w:val="none" w:sz="0" w:space="0" w:color="auto"/>
                              </w:divBdr>
                              <w:divsChild>
                                <w:div w:id="1138844579">
                                  <w:marLeft w:val="150"/>
                                  <w:marRight w:val="0"/>
                                  <w:marTop w:val="0"/>
                                  <w:marBottom w:val="0"/>
                                  <w:divBdr>
                                    <w:top w:val="none" w:sz="0" w:space="0" w:color="auto"/>
                                    <w:left w:val="none" w:sz="0" w:space="0" w:color="auto"/>
                                    <w:bottom w:val="none" w:sz="0" w:space="0" w:color="auto"/>
                                    <w:right w:val="none" w:sz="0" w:space="0" w:color="auto"/>
                                  </w:divBdr>
                                  <w:divsChild>
                                    <w:div w:id="1997414677">
                                      <w:marLeft w:val="0"/>
                                      <w:marRight w:val="0"/>
                                      <w:marTop w:val="0"/>
                                      <w:marBottom w:val="0"/>
                                      <w:divBdr>
                                        <w:top w:val="none" w:sz="0" w:space="0" w:color="auto"/>
                                        <w:left w:val="none" w:sz="0" w:space="0" w:color="auto"/>
                                        <w:bottom w:val="none" w:sz="0" w:space="0" w:color="auto"/>
                                        <w:right w:val="none" w:sz="0" w:space="0" w:color="auto"/>
                                      </w:divBdr>
                                      <w:divsChild>
                                        <w:div w:id="230434612">
                                          <w:marLeft w:val="0"/>
                                          <w:marRight w:val="0"/>
                                          <w:marTop w:val="0"/>
                                          <w:marBottom w:val="0"/>
                                          <w:divBdr>
                                            <w:top w:val="none" w:sz="0" w:space="0" w:color="auto"/>
                                            <w:left w:val="none" w:sz="0" w:space="0" w:color="auto"/>
                                            <w:bottom w:val="none" w:sz="0" w:space="0" w:color="auto"/>
                                            <w:right w:val="none" w:sz="0" w:space="0" w:color="auto"/>
                                          </w:divBdr>
                                          <w:divsChild>
                                            <w:div w:id="1373732216">
                                              <w:marLeft w:val="0"/>
                                              <w:marRight w:val="0"/>
                                              <w:marTop w:val="0"/>
                                              <w:marBottom w:val="60"/>
                                              <w:divBdr>
                                                <w:top w:val="none" w:sz="0" w:space="0" w:color="auto"/>
                                                <w:left w:val="none" w:sz="0" w:space="0" w:color="auto"/>
                                                <w:bottom w:val="none" w:sz="0" w:space="0" w:color="auto"/>
                                                <w:right w:val="none" w:sz="0" w:space="0" w:color="auto"/>
                                              </w:divBdr>
                                              <w:divsChild>
                                                <w:div w:id="1471245971">
                                                  <w:marLeft w:val="0"/>
                                                  <w:marRight w:val="0"/>
                                                  <w:marTop w:val="0"/>
                                                  <w:marBottom w:val="0"/>
                                                  <w:divBdr>
                                                    <w:top w:val="none" w:sz="0" w:space="0" w:color="auto"/>
                                                    <w:left w:val="none" w:sz="0" w:space="0" w:color="auto"/>
                                                    <w:bottom w:val="none" w:sz="0" w:space="0" w:color="auto"/>
                                                    <w:right w:val="none" w:sz="0" w:space="0" w:color="auto"/>
                                                  </w:divBdr>
                                                  <w:divsChild>
                                                    <w:div w:id="664893707">
                                                      <w:marLeft w:val="0"/>
                                                      <w:marRight w:val="0"/>
                                                      <w:marTop w:val="0"/>
                                                      <w:marBottom w:val="0"/>
                                                      <w:divBdr>
                                                        <w:top w:val="none" w:sz="0" w:space="0" w:color="auto"/>
                                                        <w:left w:val="none" w:sz="0" w:space="0" w:color="auto"/>
                                                        <w:bottom w:val="none" w:sz="0" w:space="0" w:color="auto"/>
                                                        <w:right w:val="none" w:sz="0" w:space="0" w:color="auto"/>
                                                      </w:divBdr>
                                                    </w:div>
                                                  </w:divsChild>
                                                </w:div>
                                                <w:div w:id="558638488">
                                                  <w:marLeft w:val="0"/>
                                                  <w:marRight w:val="0"/>
                                                  <w:marTop w:val="150"/>
                                                  <w:marBottom w:val="0"/>
                                                  <w:divBdr>
                                                    <w:top w:val="none" w:sz="0" w:space="0" w:color="auto"/>
                                                    <w:left w:val="none" w:sz="0" w:space="0" w:color="auto"/>
                                                    <w:bottom w:val="none" w:sz="0" w:space="0" w:color="auto"/>
                                                    <w:right w:val="none" w:sz="0" w:space="0" w:color="auto"/>
                                                  </w:divBdr>
                                                </w:div>
                                                <w:div w:id="1040940500">
                                                  <w:marLeft w:val="0"/>
                                                  <w:marRight w:val="0"/>
                                                  <w:marTop w:val="0"/>
                                                  <w:marBottom w:val="0"/>
                                                  <w:divBdr>
                                                    <w:top w:val="none" w:sz="0" w:space="0" w:color="auto"/>
                                                    <w:left w:val="none" w:sz="0" w:space="0" w:color="auto"/>
                                                    <w:bottom w:val="none" w:sz="0" w:space="0" w:color="auto"/>
                                                    <w:right w:val="none" w:sz="0" w:space="0" w:color="auto"/>
                                                  </w:divBdr>
                                                  <w:divsChild>
                                                    <w:div w:id="1745105311">
                                                      <w:marLeft w:val="0"/>
                                                      <w:marRight w:val="0"/>
                                                      <w:marTop w:val="0"/>
                                                      <w:marBottom w:val="0"/>
                                                      <w:divBdr>
                                                        <w:top w:val="none" w:sz="0" w:space="0" w:color="auto"/>
                                                        <w:left w:val="none" w:sz="0" w:space="0" w:color="auto"/>
                                                        <w:bottom w:val="none" w:sz="0" w:space="0" w:color="auto"/>
                                                        <w:right w:val="none" w:sz="0" w:space="0" w:color="auto"/>
                                                      </w:divBdr>
                                                      <w:divsChild>
                                                        <w:div w:id="114495015">
                                                          <w:marLeft w:val="0"/>
                                                          <w:marRight w:val="0"/>
                                                          <w:marTop w:val="0"/>
                                                          <w:marBottom w:val="0"/>
                                                          <w:divBdr>
                                                            <w:top w:val="none" w:sz="0" w:space="0" w:color="auto"/>
                                                            <w:left w:val="none" w:sz="0" w:space="0" w:color="auto"/>
                                                            <w:bottom w:val="none" w:sz="0" w:space="0" w:color="auto"/>
                                                            <w:right w:val="none" w:sz="0" w:space="0" w:color="auto"/>
                                                          </w:divBdr>
                                                          <w:divsChild>
                                                            <w:div w:id="1120228098">
                                                              <w:marLeft w:val="0"/>
                                                              <w:marRight w:val="0"/>
                                                              <w:marTop w:val="0"/>
                                                              <w:marBottom w:val="0"/>
                                                              <w:divBdr>
                                                                <w:top w:val="none" w:sz="0" w:space="0" w:color="auto"/>
                                                                <w:left w:val="none" w:sz="0" w:space="0" w:color="auto"/>
                                                                <w:bottom w:val="none" w:sz="0" w:space="0" w:color="auto"/>
                                                                <w:right w:val="none" w:sz="0" w:space="0" w:color="auto"/>
                                                              </w:divBdr>
                                                              <w:divsChild>
                                                                <w:div w:id="1202938435">
                                                                  <w:marLeft w:val="105"/>
                                                                  <w:marRight w:val="105"/>
                                                                  <w:marTop w:val="90"/>
                                                                  <w:marBottom w:val="150"/>
                                                                  <w:divBdr>
                                                                    <w:top w:val="none" w:sz="0" w:space="0" w:color="auto"/>
                                                                    <w:left w:val="none" w:sz="0" w:space="0" w:color="auto"/>
                                                                    <w:bottom w:val="none" w:sz="0" w:space="0" w:color="auto"/>
                                                                    <w:right w:val="none" w:sz="0" w:space="0" w:color="auto"/>
                                                                  </w:divBdr>
                                                                </w:div>
                                                                <w:div w:id="1245649969">
                                                                  <w:marLeft w:val="105"/>
                                                                  <w:marRight w:val="105"/>
                                                                  <w:marTop w:val="90"/>
                                                                  <w:marBottom w:val="150"/>
                                                                  <w:divBdr>
                                                                    <w:top w:val="none" w:sz="0" w:space="0" w:color="auto"/>
                                                                    <w:left w:val="none" w:sz="0" w:space="0" w:color="auto"/>
                                                                    <w:bottom w:val="none" w:sz="0" w:space="0" w:color="auto"/>
                                                                    <w:right w:val="none" w:sz="0" w:space="0" w:color="auto"/>
                                                                  </w:divBdr>
                                                                </w:div>
                                                                <w:div w:id="431316124">
                                                                  <w:marLeft w:val="105"/>
                                                                  <w:marRight w:val="105"/>
                                                                  <w:marTop w:val="90"/>
                                                                  <w:marBottom w:val="150"/>
                                                                  <w:divBdr>
                                                                    <w:top w:val="none" w:sz="0" w:space="0" w:color="auto"/>
                                                                    <w:left w:val="none" w:sz="0" w:space="0" w:color="auto"/>
                                                                    <w:bottom w:val="none" w:sz="0" w:space="0" w:color="auto"/>
                                                                    <w:right w:val="none" w:sz="0" w:space="0" w:color="auto"/>
                                                                  </w:divBdr>
                                                                </w:div>
                                                                <w:div w:id="1609922447">
                                                                  <w:marLeft w:val="105"/>
                                                                  <w:marRight w:val="105"/>
                                                                  <w:marTop w:val="90"/>
                                                                  <w:marBottom w:val="150"/>
                                                                  <w:divBdr>
                                                                    <w:top w:val="none" w:sz="0" w:space="0" w:color="auto"/>
                                                                    <w:left w:val="none" w:sz="0" w:space="0" w:color="auto"/>
                                                                    <w:bottom w:val="none" w:sz="0" w:space="0" w:color="auto"/>
                                                                    <w:right w:val="none" w:sz="0" w:space="0" w:color="auto"/>
                                                                  </w:divBdr>
                                                                </w:div>
                                                                <w:div w:id="1600407302">
                                                                  <w:marLeft w:val="105"/>
                                                                  <w:marRight w:val="105"/>
                                                                  <w:marTop w:val="90"/>
                                                                  <w:marBottom w:val="150"/>
                                                                  <w:divBdr>
                                                                    <w:top w:val="none" w:sz="0" w:space="0" w:color="auto"/>
                                                                    <w:left w:val="none" w:sz="0" w:space="0" w:color="auto"/>
                                                                    <w:bottom w:val="none" w:sz="0" w:space="0" w:color="auto"/>
                                                                    <w:right w:val="none" w:sz="0" w:space="0" w:color="auto"/>
                                                                  </w:divBdr>
                                                                </w:div>
                                                                <w:div w:id="1311519793">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7013269">
          <w:marLeft w:val="0"/>
          <w:marRight w:val="0"/>
          <w:marTop w:val="0"/>
          <w:marBottom w:val="0"/>
          <w:divBdr>
            <w:top w:val="none" w:sz="0" w:space="0" w:color="auto"/>
            <w:left w:val="none" w:sz="0" w:space="0" w:color="auto"/>
            <w:bottom w:val="none" w:sz="0" w:space="0" w:color="auto"/>
            <w:right w:val="none" w:sz="0" w:space="0" w:color="auto"/>
          </w:divBdr>
          <w:divsChild>
            <w:div w:id="1517307058">
              <w:marLeft w:val="0"/>
              <w:marRight w:val="0"/>
              <w:marTop w:val="0"/>
              <w:marBottom w:val="0"/>
              <w:divBdr>
                <w:top w:val="none" w:sz="0" w:space="0" w:color="auto"/>
                <w:left w:val="none" w:sz="0" w:space="0" w:color="auto"/>
                <w:bottom w:val="none" w:sz="0" w:space="0" w:color="auto"/>
                <w:right w:val="none" w:sz="0" w:space="0" w:color="auto"/>
              </w:divBdr>
              <w:divsChild>
                <w:div w:id="192584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11188">
      <w:bodyDiv w:val="1"/>
      <w:marLeft w:val="0"/>
      <w:marRight w:val="0"/>
      <w:marTop w:val="0"/>
      <w:marBottom w:val="0"/>
      <w:divBdr>
        <w:top w:val="none" w:sz="0" w:space="0" w:color="auto"/>
        <w:left w:val="none" w:sz="0" w:space="0" w:color="auto"/>
        <w:bottom w:val="none" w:sz="0" w:space="0" w:color="auto"/>
        <w:right w:val="none" w:sz="0" w:space="0" w:color="auto"/>
      </w:divBdr>
      <w:divsChild>
        <w:div w:id="1167090532">
          <w:marLeft w:val="0"/>
          <w:marRight w:val="0"/>
          <w:marTop w:val="0"/>
          <w:marBottom w:val="0"/>
          <w:divBdr>
            <w:top w:val="none" w:sz="0" w:space="0" w:color="auto"/>
            <w:left w:val="none" w:sz="0" w:space="0" w:color="auto"/>
            <w:bottom w:val="none" w:sz="0" w:space="0" w:color="auto"/>
            <w:right w:val="none" w:sz="0" w:space="0" w:color="auto"/>
          </w:divBdr>
          <w:divsChild>
            <w:div w:id="63262567">
              <w:marLeft w:val="0"/>
              <w:marRight w:val="0"/>
              <w:marTop w:val="0"/>
              <w:marBottom w:val="0"/>
              <w:divBdr>
                <w:top w:val="none" w:sz="0" w:space="0" w:color="auto"/>
                <w:left w:val="none" w:sz="0" w:space="0" w:color="auto"/>
                <w:bottom w:val="none" w:sz="0" w:space="0" w:color="auto"/>
                <w:right w:val="none" w:sz="0" w:space="0" w:color="auto"/>
              </w:divBdr>
              <w:divsChild>
                <w:div w:id="1128354725">
                  <w:marLeft w:val="0"/>
                  <w:marRight w:val="0"/>
                  <w:marTop w:val="0"/>
                  <w:marBottom w:val="60"/>
                  <w:divBdr>
                    <w:top w:val="none" w:sz="0" w:space="0" w:color="auto"/>
                    <w:left w:val="none" w:sz="0" w:space="0" w:color="auto"/>
                    <w:bottom w:val="none" w:sz="0" w:space="0" w:color="auto"/>
                    <w:right w:val="none" w:sz="0" w:space="0" w:color="auto"/>
                  </w:divBdr>
                  <w:divsChild>
                    <w:div w:id="1524436284">
                      <w:marLeft w:val="0"/>
                      <w:marRight w:val="0"/>
                      <w:marTop w:val="0"/>
                      <w:marBottom w:val="0"/>
                      <w:divBdr>
                        <w:top w:val="none" w:sz="0" w:space="0" w:color="auto"/>
                        <w:left w:val="none" w:sz="0" w:space="0" w:color="auto"/>
                        <w:bottom w:val="none" w:sz="0" w:space="0" w:color="auto"/>
                        <w:right w:val="none" w:sz="0" w:space="0" w:color="auto"/>
                      </w:divBdr>
                      <w:divsChild>
                        <w:div w:id="1972396188">
                          <w:marLeft w:val="0"/>
                          <w:marRight w:val="0"/>
                          <w:marTop w:val="0"/>
                          <w:marBottom w:val="0"/>
                          <w:divBdr>
                            <w:top w:val="none" w:sz="0" w:space="0" w:color="auto"/>
                            <w:left w:val="none" w:sz="0" w:space="0" w:color="auto"/>
                            <w:bottom w:val="none" w:sz="0" w:space="0" w:color="auto"/>
                            <w:right w:val="none" w:sz="0" w:space="0" w:color="auto"/>
                          </w:divBdr>
                          <w:divsChild>
                            <w:div w:id="1318682609">
                              <w:marLeft w:val="0"/>
                              <w:marRight w:val="0"/>
                              <w:marTop w:val="0"/>
                              <w:marBottom w:val="0"/>
                              <w:divBdr>
                                <w:top w:val="none" w:sz="0" w:space="0" w:color="auto"/>
                                <w:left w:val="none" w:sz="0" w:space="0" w:color="auto"/>
                                <w:bottom w:val="none" w:sz="0" w:space="0" w:color="auto"/>
                                <w:right w:val="none" w:sz="0" w:space="0" w:color="auto"/>
                              </w:divBdr>
                              <w:divsChild>
                                <w:div w:id="40947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562391">
                      <w:marLeft w:val="0"/>
                      <w:marRight w:val="0"/>
                      <w:marTop w:val="0"/>
                      <w:marBottom w:val="0"/>
                      <w:divBdr>
                        <w:top w:val="none" w:sz="0" w:space="0" w:color="auto"/>
                        <w:left w:val="none" w:sz="0" w:space="0" w:color="auto"/>
                        <w:bottom w:val="none" w:sz="0" w:space="0" w:color="auto"/>
                        <w:right w:val="none" w:sz="0" w:space="0" w:color="auto"/>
                      </w:divBdr>
                      <w:divsChild>
                        <w:div w:id="923564042">
                          <w:marLeft w:val="0"/>
                          <w:marRight w:val="0"/>
                          <w:marTop w:val="0"/>
                          <w:marBottom w:val="0"/>
                          <w:divBdr>
                            <w:top w:val="none" w:sz="0" w:space="0" w:color="auto"/>
                            <w:left w:val="none" w:sz="0" w:space="0" w:color="auto"/>
                            <w:bottom w:val="none" w:sz="0" w:space="0" w:color="auto"/>
                            <w:right w:val="none" w:sz="0" w:space="0" w:color="auto"/>
                          </w:divBdr>
                          <w:divsChild>
                            <w:div w:id="2025670589">
                              <w:marLeft w:val="0"/>
                              <w:marRight w:val="0"/>
                              <w:marTop w:val="0"/>
                              <w:marBottom w:val="0"/>
                              <w:divBdr>
                                <w:top w:val="none" w:sz="0" w:space="0" w:color="auto"/>
                                <w:left w:val="none" w:sz="0" w:space="0" w:color="auto"/>
                                <w:bottom w:val="none" w:sz="0" w:space="0" w:color="auto"/>
                                <w:right w:val="none" w:sz="0" w:space="0" w:color="auto"/>
                              </w:divBdr>
                              <w:divsChild>
                                <w:div w:id="1972902356">
                                  <w:marLeft w:val="0"/>
                                  <w:marRight w:val="0"/>
                                  <w:marTop w:val="0"/>
                                  <w:marBottom w:val="0"/>
                                  <w:divBdr>
                                    <w:top w:val="none" w:sz="0" w:space="0" w:color="auto"/>
                                    <w:left w:val="none" w:sz="0" w:space="0" w:color="auto"/>
                                    <w:bottom w:val="none" w:sz="0" w:space="0" w:color="auto"/>
                                    <w:right w:val="none" w:sz="0" w:space="0" w:color="auto"/>
                                  </w:divBdr>
                                  <w:divsChild>
                                    <w:div w:id="927035473">
                                      <w:marLeft w:val="105"/>
                                      <w:marRight w:val="105"/>
                                      <w:marTop w:val="90"/>
                                      <w:marBottom w:val="150"/>
                                      <w:divBdr>
                                        <w:top w:val="none" w:sz="0" w:space="0" w:color="auto"/>
                                        <w:left w:val="none" w:sz="0" w:space="0" w:color="auto"/>
                                        <w:bottom w:val="none" w:sz="0" w:space="0" w:color="auto"/>
                                        <w:right w:val="none" w:sz="0" w:space="0" w:color="auto"/>
                                      </w:divBdr>
                                    </w:div>
                                    <w:div w:id="1949921836">
                                      <w:marLeft w:val="105"/>
                                      <w:marRight w:val="105"/>
                                      <w:marTop w:val="90"/>
                                      <w:marBottom w:val="150"/>
                                      <w:divBdr>
                                        <w:top w:val="none" w:sz="0" w:space="0" w:color="auto"/>
                                        <w:left w:val="none" w:sz="0" w:space="0" w:color="auto"/>
                                        <w:bottom w:val="none" w:sz="0" w:space="0" w:color="auto"/>
                                        <w:right w:val="none" w:sz="0" w:space="0" w:color="auto"/>
                                      </w:divBdr>
                                    </w:div>
                                    <w:div w:id="1037848249">
                                      <w:marLeft w:val="105"/>
                                      <w:marRight w:val="105"/>
                                      <w:marTop w:val="90"/>
                                      <w:marBottom w:val="150"/>
                                      <w:divBdr>
                                        <w:top w:val="none" w:sz="0" w:space="0" w:color="auto"/>
                                        <w:left w:val="none" w:sz="0" w:space="0" w:color="auto"/>
                                        <w:bottom w:val="none" w:sz="0" w:space="0" w:color="auto"/>
                                        <w:right w:val="none" w:sz="0" w:space="0" w:color="auto"/>
                                      </w:divBdr>
                                    </w:div>
                                    <w:div w:id="857546375">
                                      <w:marLeft w:val="105"/>
                                      <w:marRight w:val="105"/>
                                      <w:marTop w:val="90"/>
                                      <w:marBottom w:val="150"/>
                                      <w:divBdr>
                                        <w:top w:val="none" w:sz="0" w:space="0" w:color="auto"/>
                                        <w:left w:val="none" w:sz="0" w:space="0" w:color="auto"/>
                                        <w:bottom w:val="none" w:sz="0" w:space="0" w:color="auto"/>
                                        <w:right w:val="none" w:sz="0" w:space="0" w:color="auto"/>
                                      </w:divBdr>
                                    </w:div>
                                    <w:div w:id="550927120">
                                      <w:marLeft w:val="105"/>
                                      <w:marRight w:val="105"/>
                                      <w:marTop w:val="90"/>
                                      <w:marBottom w:val="150"/>
                                      <w:divBdr>
                                        <w:top w:val="none" w:sz="0" w:space="0" w:color="auto"/>
                                        <w:left w:val="none" w:sz="0" w:space="0" w:color="auto"/>
                                        <w:bottom w:val="none" w:sz="0" w:space="0" w:color="auto"/>
                                        <w:right w:val="none" w:sz="0" w:space="0" w:color="auto"/>
                                      </w:divBdr>
                                    </w:div>
                                    <w:div w:id="1061362633">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5761139">
      <w:bodyDiv w:val="1"/>
      <w:marLeft w:val="0"/>
      <w:marRight w:val="0"/>
      <w:marTop w:val="0"/>
      <w:marBottom w:val="0"/>
      <w:divBdr>
        <w:top w:val="none" w:sz="0" w:space="0" w:color="auto"/>
        <w:left w:val="none" w:sz="0" w:space="0" w:color="auto"/>
        <w:bottom w:val="none" w:sz="0" w:space="0" w:color="auto"/>
        <w:right w:val="none" w:sz="0" w:space="0" w:color="auto"/>
      </w:divBdr>
    </w:div>
    <w:div w:id="1857302956">
      <w:bodyDiv w:val="1"/>
      <w:marLeft w:val="0"/>
      <w:marRight w:val="0"/>
      <w:marTop w:val="0"/>
      <w:marBottom w:val="0"/>
      <w:divBdr>
        <w:top w:val="none" w:sz="0" w:space="0" w:color="auto"/>
        <w:left w:val="none" w:sz="0" w:space="0" w:color="auto"/>
        <w:bottom w:val="none" w:sz="0" w:space="0" w:color="auto"/>
        <w:right w:val="none" w:sz="0" w:space="0" w:color="auto"/>
      </w:divBdr>
    </w:div>
    <w:div w:id="1892572257">
      <w:bodyDiv w:val="1"/>
      <w:marLeft w:val="0"/>
      <w:marRight w:val="0"/>
      <w:marTop w:val="0"/>
      <w:marBottom w:val="0"/>
      <w:divBdr>
        <w:top w:val="none" w:sz="0" w:space="0" w:color="auto"/>
        <w:left w:val="none" w:sz="0" w:space="0" w:color="auto"/>
        <w:bottom w:val="none" w:sz="0" w:space="0" w:color="auto"/>
        <w:right w:val="none" w:sz="0" w:space="0" w:color="auto"/>
      </w:divBdr>
    </w:div>
    <w:div w:id="1923176881">
      <w:bodyDiv w:val="1"/>
      <w:marLeft w:val="0"/>
      <w:marRight w:val="0"/>
      <w:marTop w:val="0"/>
      <w:marBottom w:val="0"/>
      <w:divBdr>
        <w:top w:val="none" w:sz="0" w:space="0" w:color="auto"/>
        <w:left w:val="none" w:sz="0" w:space="0" w:color="auto"/>
        <w:bottom w:val="none" w:sz="0" w:space="0" w:color="auto"/>
        <w:right w:val="none" w:sz="0" w:space="0" w:color="auto"/>
      </w:divBdr>
    </w:div>
    <w:div w:id="1951544200">
      <w:bodyDiv w:val="1"/>
      <w:marLeft w:val="0"/>
      <w:marRight w:val="0"/>
      <w:marTop w:val="0"/>
      <w:marBottom w:val="0"/>
      <w:divBdr>
        <w:top w:val="none" w:sz="0" w:space="0" w:color="auto"/>
        <w:left w:val="none" w:sz="0" w:space="0" w:color="auto"/>
        <w:bottom w:val="none" w:sz="0" w:space="0" w:color="auto"/>
        <w:right w:val="none" w:sz="0" w:space="0" w:color="auto"/>
      </w:divBdr>
    </w:div>
    <w:div w:id="1964994069">
      <w:bodyDiv w:val="1"/>
      <w:marLeft w:val="0"/>
      <w:marRight w:val="0"/>
      <w:marTop w:val="0"/>
      <w:marBottom w:val="0"/>
      <w:divBdr>
        <w:top w:val="none" w:sz="0" w:space="0" w:color="auto"/>
        <w:left w:val="none" w:sz="0" w:space="0" w:color="auto"/>
        <w:bottom w:val="none" w:sz="0" w:space="0" w:color="auto"/>
        <w:right w:val="none" w:sz="0" w:space="0" w:color="auto"/>
      </w:divBdr>
    </w:div>
    <w:div w:id="1982075411">
      <w:bodyDiv w:val="1"/>
      <w:marLeft w:val="0"/>
      <w:marRight w:val="0"/>
      <w:marTop w:val="0"/>
      <w:marBottom w:val="0"/>
      <w:divBdr>
        <w:top w:val="none" w:sz="0" w:space="0" w:color="auto"/>
        <w:left w:val="none" w:sz="0" w:space="0" w:color="auto"/>
        <w:bottom w:val="none" w:sz="0" w:space="0" w:color="auto"/>
        <w:right w:val="none" w:sz="0" w:space="0" w:color="auto"/>
      </w:divBdr>
    </w:div>
    <w:div w:id="209507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7C532-F631-4DF5-826E-6BE81207E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5096</Words>
  <Characters>29049</Characters>
  <Application>Microsoft Office Word</Application>
  <DocSecurity>0</DocSecurity>
  <Lines>242</Lines>
  <Paragraphs>68</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34077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Duc Hoai</cp:lastModifiedBy>
  <cp:revision>3</cp:revision>
  <cp:lastPrinted>2024-09-13T09:20:00Z</cp:lastPrinted>
  <dcterms:created xsi:type="dcterms:W3CDTF">2024-09-14T23:12:00Z</dcterms:created>
  <dcterms:modified xsi:type="dcterms:W3CDTF">2024-09-14T23:16:00Z</dcterms:modified>
</cp:coreProperties>
</file>